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7DD08" w14:textId="016CD953" w:rsidR="00BA7D0F" w:rsidRDefault="00270008">
      <w:pPr>
        <w:pStyle w:val="Heading1"/>
      </w:pPr>
      <w:r>
        <w:t>responsible construction practices</w:t>
      </w:r>
    </w:p>
    <w:p w14:paraId="76476806" w14:textId="77777777" w:rsidR="00BA7D0F" w:rsidRPr="0019131A" w:rsidRDefault="00BA7D0F" w:rsidP="009246FD">
      <w:pPr>
        <w:pStyle w:val="Heading3"/>
        <w:rPr>
          <w:sz w:val="24"/>
          <w:szCs w:val="24"/>
        </w:rPr>
      </w:pPr>
      <w:r w:rsidRPr="0019131A">
        <w:rPr>
          <w:sz w:val="24"/>
          <w:szCs w:val="24"/>
        </w:rPr>
        <w:t>Credit 7</w:t>
      </w:r>
    </w:p>
    <w:p w14:paraId="1401DB92" w14:textId="559E28A8" w:rsidR="00BA7D0F" w:rsidRPr="0019131A" w:rsidRDefault="00BA7D0F">
      <w:pPr>
        <w:pStyle w:val="Heading3"/>
        <w:rPr>
          <w:sz w:val="24"/>
          <w:szCs w:val="24"/>
        </w:rPr>
      </w:pPr>
      <w:r w:rsidRPr="0019131A">
        <w:rPr>
          <w:bCs w:val="0"/>
          <w:caps w:val="0"/>
          <w:sz w:val="24"/>
          <w:szCs w:val="24"/>
        </w:rPr>
        <w:t>Design Review Submission</w:t>
      </w:r>
      <w:r w:rsidRPr="0019131A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008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bCs w:val="0"/>
          <w:caps w:val="0"/>
          <w:sz w:val="24"/>
          <w:szCs w:val="24"/>
        </w:rPr>
        <w:tab/>
        <w:t>As Built Submission</w:t>
      </w:r>
      <w:r w:rsidRPr="0019131A">
        <w:rPr>
          <w:bCs w:val="0"/>
          <w:caps w:val="0"/>
          <w:sz w:val="24"/>
          <w:szCs w:val="24"/>
        </w:rPr>
        <w:tab/>
        <w:t xml:space="preserve"> </w:t>
      </w:r>
      <w:r w:rsidR="001C6BA7" w:rsidRPr="0019131A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79282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BA7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961E5D" w14:paraId="70574D4A" w14:textId="77777777" w:rsidTr="00EF32FE">
        <w:tc>
          <w:tcPr>
            <w:tcW w:w="3510" w:type="dxa"/>
            <w:vAlign w:val="center"/>
          </w:tcPr>
          <w:p w14:paraId="265128C3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2958793" w14:textId="2B64E360" w:rsidR="00BA7D0F" w:rsidRPr="0019131A" w:rsidRDefault="00D670B2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0D7ED7DD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62BFB5F" w14:textId="5F7301C5" w:rsidR="00BA7D0F" w:rsidRPr="0019131A" w:rsidRDefault="003F388D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[#]</w:t>
            </w:r>
          </w:p>
        </w:tc>
      </w:tr>
    </w:tbl>
    <w:p w14:paraId="603D11A8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1941"/>
        <w:gridCol w:w="4015"/>
        <w:gridCol w:w="1385"/>
        <w:gridCol w:w="1168"/>
      </w:tblGrid>
      <w:tr w:rsidR="0026389D" w14:paraId="1946877A" w14:textId="77777777" w:rsidTr="004B735E">
        <w:tc>
          <w:tcPr>
            <w:tcW w:w="287" w:type="pct"/>
            <w:vAlign w:val="center"/>
          </w:tcPr>
          <w:p w14:paraId="21DB4AF3" w14:textId="77777777" w:rsidR="00017B56" w:rsidRPr="00017B56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1075" w:type="pct"/>
            <w:vAlign w:val="center"/>
          </w:tcPr>
          <w:p w14:paraId="74D71BD9" w14:textId="77777777" w:rsidR="00017B56" w:rsidRPr="00017B56" w:rsidRDefault="00BA7D0F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24" w:type="pct"/>
            <w:vAlign w:val="center"/>
          </w:tcPr>
          <w:p w14:paraId="7B545049" w14:textId="77777777" w:rsidR="004A2F3C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6C98F57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0E5E5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7182C" w14:textId="77777777" w:rsidTr="004B735E">
        <w:tc>
          <w:tcPr>
            <w:tcW w:w="287" w:type="pct"/>
            <w:vAlign w:val="center"/>
          </w:tcPr>
          <w:p w14:paraId="41C8128F" w14:textId="2F8AA8DF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1</w:t>
            </w:r>
          </w:p>
        </w:tc>
        <w:tc>
          <w:tcPr>
            <w:tcW w:w="1075" w:type="pct"/>
            <w:vAlign w:val="center"/>
          </w:tcPr>
          <w:p w14:paraId="337CDD7A" w14:textId="77777777" w:rsidR="001A76C9" w:rsidRPr="003B481B" w:rsidRDefault="005B1A2D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</w:p>
        </w:tc>
        <w:tc>
          <w:tcPr>
            <w:tcW w:w="2224" w:type="pct"/>
            <w:vAlign w:val="center"/>
          </w:tcPr>
          <w:p w14:paraId="58496FE1" w14:textId="77777777" w:rsidR="004A2F3C" w:rsidRDefault="007D3ED6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767" w:type="pct"/>
            <w:vAlign w:val="center"/>
          </w:tcPr>
          <w:p w14:paraId="1455ED6C" w14:textId="77777777" w:rsidR="001A76C9" w:rsidRDefault="001C6BA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647" w:type="pct"/>
            <w:vAlign w:val="center"/>
          </w:tcPr>
          <w:p w14:paraId="3F82042D" w14:textId="5FA5AFD7" w:rsidR="001A76C9" w:rsidRDefault="000F549C">
            <w:pPr>
              <w:jc w:val="center"/>
            </w:pPr>
            <w:r>
              <w:rPr>
                <w:color w:val="7030A0"/>
              </w:rPr>
              <w:t>[Y/N</w:t>
            </w:r>
            <w:r w:rsidR="00270008" w:rsidRPr="005874E4">
              <w:rPr>
                <w:color w:val="7030A0"/>
              </w:rPr>
              <w:t>]</w:t>
            </w:r>
          </w:p>
        </w:tc>
      </w:tr>
      <w:tr w:rsidR="0026389D" w14:paraId="5C740062" w14:textId="77777777" w:rsidTr="004B735E">
        <w:tc>
          <w:tcPr>
            <w:tcW w:w="287" w:type="pct"/>
            <w:vAlign w:val="center"/>
          </w:tcPr>
          <w:p w14:paraId="31974A6B" w14:textId="757D45CE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2</w:t>
            </w:r>
          </w:p>
        </w:tc>
        <w:tc>
          <w:tcPr>
            <w:tcW w:w="1075" w:type="pct"/>
            <w:vAlign w:val="center"/>
          </w:tcPr>
          <w:p w14:paraId="140EBD38" w14:textId="57429A6F" w:rsidR="001A76C9" w:rsidRPr="003B481B" w:rsidRDefault="001C6BA7" w:rsidP="003F388D">
            <w:pPr>
              <w:rPr>
                <w:b/>
              </w:rPr>
            </w:pPr>
            <w:r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</w:p>
        </w:tc>
        <w:tc>
          <w:tcPr>
            <w:tcW w:w="2224" w:type="pct"/>
            <w:vAlign w:val="center"/>
          </w:tcPr>
          <w:p w14:paraId="147DD8B9" w14:textId="77777777" w:rsidR="004A2F3C" w:rsidRDefault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 xml:space="preserve">formalised systematic and methodical approach to planning, </w:t>
            </w:r>
            <w:proofErr w:type="gramStart"/>
            <w:r w:rsidR="00450AF8" w:rsidRPr="00A81E62">
              <w:t>implementing</w:t>
            </w:r>
            <w:proofErr w:type="gramEnd"/>
            <w:r w:rsidR="00450AF8" w:rsidRPr="00A81E62">
              <w:t xml:space="preserve"> and auditing is in place during construction, to ensure conformance with the EMP.</w:t>
            </w:r>
          </w:p>
        </w:tc>
        <w:tc>
          <w:tcPr>
            <w:tcW w:w="767" w:type="pct"/>
            <w:vAlign w:val="center"/>
          </w:tcPr>
          <w:p w14:paraId="3AF000B5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457EEE1" w14:textId="5622FCA5" w:rsidR="001A76C9" w:rsidRDefault="00284D3F">
            <w:pPr>
              <w:jc w:val="center"/>
            </w:pPr>
            <w:sdt>
              <w:sdtPr>
                <w:id w:val="804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388D" w14:paraId="7D5AA339" w14:textId="77777777" w:rsidTr="004B735E">
        <w:tc>
          <w:tcPr>
            <w:tcW w:w="287" w:type="pct"/>
            <w:vAlign w:val="center"/>
          </w:tcPr>
          <w:p w14:paraId="778213D0" w14:textId="276BA19F" w:rsidR="003F388D" w:rsidRPr="003B481B" w:rsidRDefault="003F388D">
            <w:pPr>
              <w:rPr>
                <w:b/>
              </w:rPr>
            </w:pPr>
            <w:r>
              <w:rPr>
                <w:b/>
              </w:rPr>
              <w:t>7.</w:t>
            </w:r>
            <w:r w:rsidR="009246FD">
              <w:rPr>
                <w:b/>
              </w:rPr>
              <w:t>3</w:t>
            </w:r>
          </w:p>
        </w:tc>
        <w:tc>
          <w:tcPr>
            <w:tcW w:w="1075" w:type="pct"/>
            <w:vAlign w:val="center"/>
          </w:tcPr>
          <w:p w14:paraId="543F12FD" w14:textId="69145F9A" w:rsidR="003F388D" w:rsidRDefault="003F388D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2224" w:type="pct"/>
            <w:vAlign w:val="center"/>
          </w:tcPr>
          <w:p w14:paraId="12C85AA4" w14:textId="4DA48491" w:rsidR="003F388D" w:rsidRPr="004A2F3C" w:rsidRDefault="003F388D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 xml:space="preserve">Staff support practices are in place that promote positive mental and physical health outcomes of site activities and site </w:t>
            </w:r>
            <w:proofErr w:type="gramStart"/>
            <w:r>
              <w:rPr>
                <w:rFonts w:eastAsia="Times New Roman"/>
                <w:lang w:eastAsia="en-AU"/>
              </w:rPr>
              <w:t>workers, and</w:t>
            </w:r>
            <w:proofErr w:type="gramEnd"/>
            <w:r>
              <w:rPr>
                <w:rFonts w:eastAsia="Times New Roman"/>
                <w:lang w:eastAsia="en-AU"/>
              </w:rPr>
              <w:t xml:space="preserve"> enhance site workers knowledge on sustainable practices.</w:t>
            </w:r>
          </w:p>
        </w:tc>
        <w:tc>
          <w:tcPr>
            <w:tcW w:w="767" w:type="pct"/>
            <w:vAlign w:val="center"/>
          </w:tcPr>
          <w:p w14:paraId="2B49FA2E" w14:textId="3B7E7E8D" w:rsidR="003F388D" w:rsidRDefault="003F388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00F7DD1" w14:textId="014326AA" w:rsidR="003F388D" w:rsidRDefault="00284D3F">
            <w:pPr>
              <w:jc w:val="center"/>
            </w:pPr>
            <w:sdt>
              <w:sdtPr>
                <w:id w:val="-171904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3F96DA" w14:textId="77777777" w:rsidR="009E45D5" w:rsidRDefault="009E45D5" w:rsidP="00543FCE">
      <w:bookmarkStart w:id="0" w:name="h.fwvpjw869anz"/>
      <w:bookmarkEnd w:id="0"/>
    </w:p>
    <w:p w14:paraId="29F8B56B" w14:textId="77777777" w:rsidR="00D74A5F" w:rsidRDefault="00D74A5F" w:rsidP="00D74A5F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74A5F" w:rsidRPr="006B087B" w14:paraId="096ABAB3" w14:textId="77777777" w:rsidTr="00957263">
        <w:tc>
          <w:tcPr>
            <w:tcW w:w="3994" w:type="pct"/>
            <w:vAlign w:val="center"/>
          </w:tcPr>
          <w:p w14:paraId="4554843E" w14:textId="12FC8AEE" w:rsidR="00D74A5F" w:rsidRPr="006B087B" w:rsidRDefault="00D74A5F" w:rsidP="00957263">
            <w:r w:rsidRPr="006B087B">
              <w:t xml:space="preserve">There are no project-specific </w:t>
            </w:r>
            <w:r w:rsidR="009246FD">
              <w:t>T</w:t>
            </w:r>
            <w:r w:rsidR="009246FD" w:rsidRPr="006B087B">
              <w:t xml:space="preserve">echnical </w:t>
            </w:r>
            <w:r w:rsidR="009246FD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62051B" w14:textId="77777777" w:rsidR="00D74A5F" w:rsidRPr="006B087B" w:rsidRDefault="00D74A5F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74A5F" w:rsidRPr="006B087B" w14:paraId="68DF67CA" w14:textId="77777777" w:rsidTr="00957263">
        <w:tc>
          <w:tcPr>
            <w:tcW w:w="3994" w:type="pct"/>
            <w:vAlign w:val="center"/>
          </w:tcPr>
          <w:p w14:paraId="5E8908FE" w14:textId="65325782" w:rsidR="00D74A5F" w:rsidRPr="006B087B" w:rsidRDefault="00D74A5F" w:rsidP="00957263">
            <w:r w:rsidRPr="006B087B">
              <w:t xml:space="preserve">There are project-specific </w:t>
            </w:r>
            <w:r w:rsidR="009246FD">
              <w:t>T</w:t>
            </w:r>
            <w:r w:rsidRPr="006B087B">
              <w:t xml:space="preserve">echnical </w:t>
            </w:r>
            <w:r w:rsidR="009246FD">
              <w:t>Q</w:t>
            </w:r>
            <w:r w:rsidRPr="006B087B">
              <w:t xml:space="preserve">uestions for this credit and all responses received from the </w:t>
            </w:r>
            <w:r w:rsidR="006D125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4A2AD94E" w14:textId="77777777" w:rsidR="00D74A5F" w:rsidRPr="006B087B" w:rsidRDefault="00D74A5F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D9DA425" w14:textId="77777777" w:rsidR="00D74A5F" w:rsidRPr="006B087B" w:rsidRDefault="00D74A5F" w:rsidP="00D74A5F">
      <w:pPr>
        <w:pStyle w:val="Bluetext"/>
        <w:rPr>
          <w:color w:val="auto"/>
        </w:rPr>
      </w:pPr>
    </w:p>
    <w:p w14:paraId="03AF11A3" w14:textId="77777777" w:rsidR="00D74A5F" w:rsidRPr="006B087B" w:rsidRDefault="00D74A5F" w:rsidP="00D74A5F">
      <w:pPr>
        <w:pStyle w:val="Bluetext"/>
        <w:rPr>
          <w:color w:val="auto"/>
        </w:rPr>
      </w:pPr>
    </w:p>
    <w:p w14:paraId="79C49F78" w14:textId="77777777" w:rsidR="001A76C9" w:rsidRDefault="001A76C9" w:rsidP="00543FCE"/>
    <w:p w14:paraId="0726C984" w14:textId="77777777" w:rsidR="0072577C" w:rsidRDefault="0072577C" w:rsidP="005B1A2D">
      <w:pPr>
        <w:pStyle w:val="Criterionsubheading"/>
        <w:sectPr w:rsidR="0072577C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760D776F" w14:textId="61254BF6" w:rsidR="004A2F3C" w:rsidRDefault="007D3ED6" w:rsidP="004A2F3C">
      <w:pPr>
        <w:pStyle w:val="Criterionsubheading"/>
        <w:numPr>
          <w:ilvl w:val="0"/>
          <w:numId w:val="0"/>
        </w:numPr>
      </w:pPr>
      <w:r>
        <w:lastRenderedPageBreak/>
        <w:t>7.</w:t>
      </w:r>
      <w:r w:rsidR="009246FD">
        <w:t xml:space="preserve">1 </w:t>
      </w:r>
      <w:r w:rsidR="005B1A2D" w:rsidRPr="0029604F">
        <w:t>Environmental Management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6BA7" w14:paraId="27B0D53C" w14:textId="77777777" w:rsidTr="004B735E">
        <w:tc>
          <w:tcPr>
            <w:tcW w:w="3994" w:type="pct"/>
            <w:vAlign w:val="center"/>
          </w:tcPr>
          <w:p w14:paraId="7DABDD26" w14:textId="34EA49C8" w:rsidR="001C6BA7" w:rsidRPr="003A2BE3" w:rsidRDefault="001C6BA7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</w:t>
            </w:r>
            <w:ins w:id="1" w:author="Bhumika Mistry" w:date="2022-02-01T14:54:00Z">
              <w:r w:rsidR="00326074">
                <w:rPr>
                  <w:color w:val="auto"/>
                </w:rPr>
                <w:t>/Head</w:t>
              </w:r>
            </w:ins>
            <w:r>
              <w:rPr>
                <w:color w:val="auto"/>
              </w:rPr>
              <w:t xml:space="preserve">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the </w:t>
            </w:r>
            <w:r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 w:rsidRPr="00B6537E">
              <w:rPr>
                <w:color w:val="auto"/>
                <w:rPrChange w:id="2" w:author="Ting Li" w:date="2022-05-19T11:35:00Z">
                  <w:rPr/>
                </w:rPrChange>
              </w:rPr>
              <w:t xml:space="preserve"> </w:t>
            </w:r>
            <w:r w:rsidRPr="00B6537E">
              <w:rPr>
                <w:rFonts w:hint="eastAsia"/>
                <w:color w:val="auto"/>
                <w:rPrChange w:id="3" w:author="Ting Li" w:date="2022-05-19T11:35:00Z">
                  <w:rPr>
                    <w:rFonts w:asciiTheme="minorEastAsia" w:eastAsiaTheme="minorEastAsia" w:hAnsiTheme="minorEastAsia" w:hint="eastAsia"/>
                    <w:color w:val="auto"/>
                    <w:lang w:eastAsia="zh-CN"/>
                  </w:rPr>
                </w:rPrChange>
              </w:rPr>
              <w:t xml:space="preserve">the latest version of the </w:t>
            </w:r>
            <w:r w:rsidRPr="00B6537E">
              <w:rPr>
                <w:rFonts w:hint="eastAsia"/>
                <w:color w:val="auto"/>
                <w:rPrChange w:id="4" w:author="Ting Li" w:date="2022-05-19T11:35:00Z">
                  <w:rPr>
                    <w:rFonts w:asciiTheme="minorEastAsia" w:eastAsiaTheme="minorEastAsia" w:hAnsiTheme="minorEastAsia" w:hint="eastAsia"/>
                    <w:i/>
                    <w:color w:val="auto"/>
                    <w:lang w:eastAsia="zh-CN"/>
                  </w:rPr>
                </w:rPrChange>
              </w:rPr>
              <w:t>NSW Environmental Management System Guidelines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454FF683" w14:textId="77777777" w:rsidR="001C6BA7" w:rsidRPr="003A2BE3" w:rsidRDefault="00284D3F">
            <w:pPr>
              <w:jc w:val="center"/>
            </w:pPr>
            <w:sdt>
              <w:sdtPr>
                <w:id w:val="-184678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6B77DF64" w14:textId="77777777" w:rsidTr="004B735E">
        <w:tc>
          <w:tcPr>
            <w:tcW w:w="3994" w:type="pct"/>
            <w:vAlign w:val="center"/>
          </w:tcPr>
          <w:p w14:paraId="45F129E0" w14:textId="77777777" w:rsidR="001C6BA7" w:rsidRPr="003A2BE3" w:rsidRDefault="001C6BA7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p w14:paraId="4FE0505D" w14:textId="77777777" w:rsidR="001C6BA7" w:rsidRPr="003A2BE3" w:rsidRDefault="00284D3F">
            <w:pPr>
              <w:jc w:val="center"/>
            </w:pPr>
            <w:sdt>
              <w:sdtPr>
                <w:id w:val="-3457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C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0C1F6D6" w14:textId="77777777" w:rsidR="00120507" w:rsidRPr="004109A5" w:rsidRDefault="004109A5" w:rsidP="004E345C">
      <w:pPr>
        <w:pStyle w:val="Bluetext"/>
        <w:spacing w:before="240" w:after="240"/>
        <w:rPr>
          <w:color w:val="000000"/>
        </w:rPr>
      </w:pPr>
      <w:r w:rsidRPr="004109A5">
        <w:rPr>
          <w:color w:val="000000"/>
        </w:rPr>
        <w:t xml:space="preserve">The following table summarises </w:t>
      </w:r>
      <w:r w:rsidR="001765D8">
        <w:rPr>
          <w:color w:val="000000"/>
        </w:rPr>
        <w:t xml:space="preserve">the project’s </w:t>
      </w:r>
      <w:r w:rsidRPr="004109A5">
        <w:rPr>
          <w:color w:val="000000"/>
        </w:rPr>
        <w:t xml:space="preserve">compliance with </w:t>
      </w:r>
      <w:r w:rsidR="004D7376">
        <w:rPr>
          <w:color w:val="000000"/>
        </w:rPr>
        <w:t>this criterion</w:t>
      </w:r>
      <w:r w:rsidR="001765D8">
        <w:rPr>
          <w:color w:val="000000"/>
        </w:rPr>
        <w:t xml:space="preserve"> </w:t>
      </w:r>
      <w:r w:rsidR="004C4DC3">
        <w:rPr>
          <w:color w:val="000000"/>
        </w:rPr>
        <w:t xml:space="preserve">when </w:t>
      </w:r>
      <w:r w:rsidR="001765D8">
        <w:rPr>
          <w:color w:val="000000"/>
        </w:rPr>
        <w:t xml:space="preserve">compared against the </w:t>
      </w:r>
      <w:r w:rsidR="001765D8" w:rsidRPr="004B735E">
        <w:rPr>
          <w:i/>
          <w:color w:val="auto"/>
        </w:rPr>
        <w:t>NSW Environmental Management System Guidelines</w:t>
      </w:r>
      <w:r w:rsidR="004D7376" w:rsidRPr="001765D8">
        <w:rPr>
          <w:color w:val="000000"/>
        </w:rP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750"/>
        <w:gridCol w:w="2277"/>
      </w:tblGrid>
      <w:tr w:rsidR="005B1A2D" w:rsidRPr="00675AE6" w14:paraId="06666B80" w14:textId="77777777" w:rsidTr="00C70738">
        <w:tc>
          <w:tcPr>
            <w:tcW w:w="3739" w:type="pct"/>
            <w:shd w:val="clear" w:color="auto" w:fill="DBE5F1" w:themeFill="accent1" w:themeFillTint="33"/>
            <w:vAlign w:val="center"/>
          </w:tcPr>
          <w:p w14:paraId="5C276527" w14:textId="77777777" w:rsidR="005B1A2D" w:rsidRPr="00675AE6" w:rsidRDefault="005B1A2D" w:rsidP="00615E8E">
            <w:pPr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1765D8">
              <w:rPr>
                <w:b/>
              </w:rPr>
              <w:t xml:space="preserve"> – </w:t>
            </w:r>
            <w:r w:rsidR="001765D8">
              <w:rPr>
                <w:b/>
              </w:rPr>
              <w:br/>
            </w:r>
            <w:r w:rsidR="00615E8E">
              <w:rPr>
                <w:b/>
              </w:rPr>
              <w:t xml:space="preserve">adapted </w:t>
            </w:r>
            <w:r w:rsidR="001765D8">
              <w:rPr>
                <w:b/>
              </w:rPr>
              <w:t xml:space="preserve">from Section 3 of the </w:t>
            </w:r>
            <w:r w:rsidR="001765D8" w:rsidRPr="001765D8">
              <w:rPr>
                <w:b/>
              </w:rPr>
              <w:t>NSW Environmental Mana</w:t>
            </w:r>
            <w:r w:rsidR="001765D8">
              <w:rPr>
                <w:b/>
              </w:rPr>
              <w:t>gement System Guidelines (2013)</w:t>
            </w:r>
          </w:p>
        </w:tc>
        <w:tc>
          <w:tcPr>
            <w:tcW w:w="1261" w:type="pct"/>
            <w:shd w:val="clear" w:color="auto" w:fill="DBE5F1" w:themeFill="accent1" w:themeFillTint="33"/>
            <w:vAlign w:val="center"/>
          </w:tcPr>
          <w:p w14:paraId="6E607B48" w14:textId="77777777" w:rsidR="005B1A2D" w:rsidRPr="00675AE6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  <w:r w:rsidR="00675AE6" w:rsidRPr="00675AE6">
              <w:rPr>
                <w:b/>
                <w:color w:val="auto"/>
              </w:rPr>
              <w:t>(refer to section of the document - page no. paragraph no.)</w:t>
            </w:r>
          </w:p>
        </w:tc>
      </w:tr>
      <w:tr w:rsidR="00675AE6" w14:paraId="563858AA" w14:textId="77777777" w:rsidTr="00C70738">
        <w:tc>
          <w:tcPr>
            <w:tcW w:w="3739" w:type="pct"/>
            <w:vAlign w:val="center"/>
          </w:tcPr>
          <w:p w14:paraId="2236C82C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</w:p>
        </w:tc>
        <w:tc>
          <w:tcPr>
            <w:tcW w:w="1261" w:type="pct"/>
            <w:vAlign w:val="center"/>
          </w:tcPr>
          <w:p w14:paraId="2AA9FC14" w14:textId="575DC5D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0A094B79" w14:textId="77777777" w:rsidTr="00C70738">
        <w:tc>
          <w:tcPr>
            <w:tcW w:w="3739" w:type="pct"/>
            <w:vAlign w:val="center"/>
          </w:tcPr>
          <w:p w14:paraId="4AAE63F3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</w:p>
        </w:tc>
        <w:tc>
          <w:tcPr>
            <w:tcW w:w="1261" w:type="pct"/>
            <w:vAlign w:val="center"/>
          </w:tcPr>
          <w:p w14:paraId="1F3D343A" w14:textId="437AC562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250D3E3F" w14:textId="77777777" w:rsidTr="00C70738">
        <w:tc>
          <w:tcPr>
            <w:tcW w:w="3739" w:type="pct"/>
            <w:vAlign w:val="center"/>
          </w:tcPr>
          <w:p w14:paraId="21A10F7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</w:p>
        </w:tc>
        <w:tc>
          <w:tcPr>
            <w:tcW w:w="1261" w:type="pct"/>
            <w:vAlign w:val="center"/>
          </w:tcPr>
          <w:p w14:paraId="3ADC0088" w14:textId="57F30E00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329223F1" w14:textId="77777777" w:rsidTr="00C70738">
        <w:tc>
          <w:tcPr>
            <w:tcW w:w="3739" w:type="pct"/>
            <w:vAlign w:val="center"/>
          </w:tcPr>
          <w:p w14:paraId="0819AC64" w14:textId="77777777" w:rsidR="004A2F3C" w:rsidRDefault="00675AE6" w:rsidP="004C4DC3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 xml:space="preserve">Contact </w:t>
            </w:r>
            <w:r w:rsidR="001765D8">
              <w:t>i</w:t>
            </w:r>
            <w:r w:rsidR="00450AF8">
              <w:t>nformation</w:t>
            </w:r>
          </w:p>
        </w:tc>
        <w:tc>
          <w:tcPr>
            <w:tcW w:w="1261" w:type="pct"/>
            <w:vAlign w:val="center"/>
          </w:tcPr>
          <w:p w14:paraId="5BF71FF7" w14:textId="226D083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413A0794" w14:textId="77777777" w:rsidTr="00C70738">
        <w:tc>
          <w:tcPr>
            <w:tcW w:w="3739" w:type="pct"/>
            <w:vAlign w:val="center"/>
          </w:tcPr>
          <w:p w14:paraId="2B79ACE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1765D8">
              <w:t xml:space="preserve">measurement, </w:t>
            </w:r>
            <w:proofErr w:type="gramStart"/>
            <w:r w:rsidR="00450AF8">
              <w:t>evaluation</w:t>
            </w:r>
            <w:proofErr w:type="gramEnd"/>
            <w:r w:rsidR="00450AF8">
              <w:t xml:space="preserve"> and review</w:t>
            </w:r>
          </w:p>
        </w:tc>
        <w:tc>
          <w:tcPr>
            <w:tcW w:w="1261" w:type="pct"/>
            <w:vAlign w:val="center"/>
          </w:tcPr>
          <w:p w14:paraId="75EA8695" w14:textId="4BE012BF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D532C3" w14:paraId="6DC7F6D4" w14:textId="77777777" w:rsidTr="00C70738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A417F92" w14:textId="77777777" w:rsidR="00D532C3" w:rsidRPr="00D532C3" w:rsidRDefault="00D532C3">
            <w:pPr>
              <w:rPr>
                <w:b/>
              </w:rPr>
            </w:pPr>
            <w:r w:rsidRPr="00D532C3">
              <w:rPr>
                <w:b/>
              </w:rPr>
              <w:t xml:space="preserve">Projects with a contract value </w:t>
            </w:r>
            <w:r w:rsidR="00120507">
              <w:rPr>
                <w:b/>
              </w:rPr>
              <w:t xml:space="preserve">equal to or greater than </w:t>
            </w:r>
            <w:r w:rsidRPr="00D532C3">
              <w:rPr>
                <w:b/>
              </w:rPr>
              <w:t xml:space="preserve">$10 </w:t>
            </w:r>
            <w:r w:rsidR="001765D8">
              <w:rPr>
                <w:b/>
              </w:rPr>
              <w:t>m</w:t>
            </w:r>
            <w:r w:rsidRPr="00D532C3">
              <w:rPr>
                <w:b/>
              </w:rPr>
              <w:t>illion</w:t>
            </w:r>
            <w:r w:rsidR="00120507">
              <w:rPr>
                <w:b/>
              </w:rPr>
              <w:t xml:space="preserve"> only</w:t>
            </w:r>
            <w:r w:rsidR="001765D8">
              <w:rPr>
                <w:b/>
              </w:rPr>
              <w:br/>
              <w:t>(</w:t>
            </w:r>
            <w:proofErr w:type="gramStart"/>
            <w:r w:rsidR="001765D8">
              <w:rPr>
                <w:b/>
              </w:rPr>
              <w:t>i.e.</w:t>
            </w:r>
            <w:proofErr w:type="gramEnd"/>
            <w:r w:rsidR="001765D8">
              <w:rPr>
                <w:b/>
              </w:rPr>
              <w:t xml:space="preserve"> </w:t>
            </w:r>
            <w:r w:rsidR="004C4DC3">
              <w:rPr>
                <w:b/>
              </w:rPr>
              <w:t xml:space="preserve">for </w:t>
            </w:r>
            <w:r w:rsidR="001765D8">
              <w:rPr>
                <w:b/>
              </w:rPr>
              <w:t>major or environmentally significant contracts)</w:t>
            </w:r>
          </w:p>
        </w:tc>
      </w:tr>
      <w:tr w:rsidR="00675AE6" w14:paraId="57268C63" w14:textId="77777777" w:rsidTr="00C70738">
        <w:tc>
          <w:tcPr>
            <w:tcW w:w="3739" w:type="pct"/>
            <w:vAlign w:val="center"/>
          </w:tcPr>
          <w:p w14:paraId="2B550759" w14:textId="2E0EAE48" w:rsidR="004A2F3C" w:rsidRDefault="00675AE6" w:rsidP="001765D8">
            <w:pPr>
              <w:rPr>
                <w:b/>
              </w:rPr>
            </w:pPr>
            <w:r w:rsidRPr="003060CD">
              <w:t xml:space="preserve">Item </w:t>
            </w:r>
            <w:r w:rsidR="0004498C">
              <w:t>f</w:t>
            </w:r>
            <w:r w:rsidRPr="003060CD">
              <w:t xml:space="preserve">: </w:t>
            </w:r>
            <w:r w:rsidR="00D532C3">
              <w:t>Implementation</w:t>
            </w:r>
            <w:r w:rsidR="00C814E4">
              <w:t xml:space="preserve"> additional requirements</w:t>
            </w:r>
          </w:p>
        </w:tc>
        <w:tc>
          <w:tcPr>
            <w:tcW w:w="1261" w:type="pct"/>
            <w:vAlign w:val="center"/>
          </w:tcPr>
          <w:p w14:paraId="78079D32" w14:textId="6E3C0625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1E033C8C" w14:textId="77777777" w:rsidR="00035784" w:rsidRDefault="00035784" w:rsidP="00035784">
      <w:pPr>
        <w:pStyle w:val="Bluetext"/>
        <w:rPr>
          <w:color w:val="auto"/>
        </w:rPr>
      </w:pPr>
    </w:p>
    <w:p w14:paraId="309C0D61" w14:textId="77777777" w:rsidR="00035784" w:rsidRPr="00656B28" w:rsidRDefault="00035784" w:rsidP="00035784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35784" w14:paraId="50FC86B6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B9FF4D" w14:textId="77777777" w:rsidR="00035784" w:rsidRPr="00F44703" w:rsidRDefault="00035784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3842E9A" w14:textId="77777777" w:rsidR="00035784" w:rsidRPr="00F44703" w:rsidRDefault="00035784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035784" w14:paraId="3612E7DB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2C8D9E0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6E5B0D1C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035784" w14:paraId="3E438145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E5590B5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039D228F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69AB218" w14:textId="5A54311F" w:rsidR="005500F9" w:rsidRDefault="0003578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035784">
        <w:rPr>
          <w:szCs w:val="20"/>
        </w:rPr>
        <w:t xml:space="preserve"> </w:t>
      </w:r>
      <w:r w:rsidR="005500F9">
        <w:br w:type="page"/>
      </w:r>
    </w:p>
    <w:p w14:paraId="57AF21F4" w14:textId="439C63FA" w:rsidR="004A2F3C" w:rsidRDefault="004A2F3C" w:rsidP="004A2F3C">
      <w:pPr>
        <w:pStyle w:val="Criterionsubheading"/>
        <w:numPr>
          <w:ilvl w:val="0"/>
          <w:numId w:val="0"/>
        </w:numPr>
      </w:pPr>
      <w:r w:rsidRPr="004A2F3C">
        <w:lastRenderedPageBreak/>
        <w:t>7.</w:t>
      </w:r>
      <w:r w:rsidR="009246FD">
        <w:t xml:space="preserve">2 </w:t>
      </w:r>
      <w:r w:rsidR="001C6BA7">
        <w:t xml:space="preserve">Environmental </w:t>
      </w:r>
      <w:r w:rsidR="00D532C3" w:rsidRPr="00450AF8">
        <w:t>Management System</w:t>
      </w:r>
    </w:p>
    <w:tbl>
      <w:tblPr>
        <w:tblStyle w:val="Style1"/>
        <w:tblW w:w="4966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  <w:tblGridChange w:id="5">
          <w:tblGrid>
            <w:gridCol w:w="7305"/>
            <w:gridCol w:w="1661"/>
          </w:tblGrid>
        </w:tblGridChange>
      </w:tblGrid>
      <w:tr w:rsidR="004109A5" w:rsidDel="0029798E" w14:paraId="063C1112" w14:textId="73590E21" w:rsidTr="00C70738">
        <w:trPr>
          <w:del w:id="6" w:author="Ting Li" w:date="2022-05-19T11:52:00Z"/>
        </w:trPr>
        <w:tc>
          <w:tcPr>
            <w:tcW w:w="4074" w:type="pct"/>
            <w:vAlign w:val="center"/>
          </w:tcPr>
          <w:p w14:paraId="74B6624F" w14:textId="3A848186" w:rsidR="004109A5" w:rsidRPr="003A2BE3" w:rsidDel="0029798E" w:rsidRDefault="004109A5" w:rsidP="00C166CB">
            <w:pPr>
              <w:rPr>
                <w:del w:id="7" w:author="Ting Li" w:date="2022-05-19T11:52:00Z"/>
              </w:rPr>
            </w:pPr>
            <w:del w:id="8" w:author="Ting Li" w:date="2022-05-19T11:52:00Z">
              <w:r w:rsidDel="0029798E">
                <w:delText>The project’s contractor has implemented a</w:delText>
              </w:r>
              <w:r w:rsidR="00C166CB" w:rsidDel="0029798E">
                <w:delText xml:space="preserve"> formalised environmental </w:delText>
              </w:r>
              <w:r w:rsidRPr="00010F66" w:rsidDel="0029798E">
                <w:delText xml:space="preserve">management system (EMS) </w:delText>
              </w:r>
              <w:r w:rsidDel="0029798E">
                <w:delText>for the project</w:delText>
              </w:r>
              <w:r w:rsidRPr="00010F66" w:rsidDel="0029798E">
                <w:delText xml:space="preserve"> to identify, manage, audit and reduce environmental impacts, and report on environmental performance progress</w:delText>
              </w:r>
              <w:r w:rsidDel="0029798E">
                <w:delText>.</w:delText>
              </w:r>
            </w:del>
          </w:p>
        </w:tc>
        <w:tc>
          <w:tcPr>
            <w:tcW w:w="926" w:type="pct"/>
            <w:vAlign w:val="center"/>
          </w:tcPr>
          <w:p w14:paraId="13E65448" w14:textId="532952C4" w:rsidR="004109A5" w:rsidRPr="003A2BE3" w:rsidDel="0029798E" w:rsidRDefault="001C6BA7" w:rsidP="004850B4">
            <w:pPr>
              <w:jc w:val="center"/>
              <w:rPr>
                <w:del w:id="9" w:author="Ting Li" w:date="2022-05-19T11:52:00Z"/>
              </w:rPr>
            </w:pPr>
            <w:del w:id="10" w:author="Ting Li" w:date="2022-05-19T11:52:00Z">
              <w:r w:rsidRPr="00C75422" w:rsidDel="0029798E">
                <w:delText xml:space="preserve"> </w:delText>
              </w:r>
            </w:del>
            <w:customXmlDelRangeStart w:id="11" w:author="Ting Li" w:date="2022-05-19T11:52:00Z"/>
            <w:sdt>
              <w:sdtPr>
                <w:id w:val="168417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1"/>
                <w:del w:id="12" w:author="Ting Li" w:date="2022-05-19T11:52:00Z">
                  <w:r w:rsidR="00EB3C52" w:rsidDel="0029798E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13" w:author="Ting Li" w:date="2022-05-19T11:52:00Z"/>
              </w:sdtContent>
            </w:sdt>
            <w:customXmlDelRangeEnd w:id="13"/>
          </w:p>
        </w:tc>
      </w:tr>
      <w:tr w:rsidR="00C32E6B" w:rsidDel="00441901" w14:paraId="646BFD67" w14:textId="45A9647B" w:rsidTr="00C70738">
        <w:trPr>
          <w:del w:id="14" w:author="Ting Li" w:date="2022-05-19T11:52:00Z"/>
        </w:trPr>
        <w:tc>
          <w:tcPr>
            <w:tcW w:w="5000" w:type="pct"/>
            <w:gridSpan w:val="2"/>
            <w:vAlign w:val="center"/>
          </w:tcPr>
          <w:p w14:paraId="49C6A31A" w14:textId="45B4D703" w:rsidR="00C32E6B" w:rsidRPr="00C75422" w:rsidDel="00441901" w:rsidRDefault="00C32E6B" w:rsidP="00C70738">
            <w:pPr>
              <w:rPr>
                <w:del w:id="15" w:author="Ting Li" w:date="2022-05-19T11:52:00Z"/>
              </w:rPr>
            </w:pPr>
            <w:del w:id="16" w:author="Ting Li" w:date="2022-05-19T11:52:00Z">
              <w:r w:rsidDel="00441901">
                <w:delText>The components of the EMS are in alignment with best practice guidelines as outlined below:</w:delText>
              </w:r>
            </w:del>
          </w:p>
        </w:tc>
      </w:tr>
      <w:tr w:rsidR="00C32E6B" w:rsidDel="00441901" w14:paraId="66A71FF7" w14:textId="03F10B83" w:rsidTr="00C70738">
        <w:trPr>
          <w:trHeight w:val="306"/>
          <w:del w:id="17" w:author="Ting Li" w:date="2022-05-19T11:52:00Z"/>
        </w:trPr>
        <w:tc>
          <w:tcPr>
            <w:tcW w:w="4074" w:type="pct"/>
            <w:tcBorders>
              <w:bottom w:val="single" w:sz="4" w:space="0" w:color="17365D" w:themeColor="text2" w:themeShade="BF"/>
            </w:tcBorders>
            <w:vAlign w:val="center"/>
          </w:tcPr>
          <w:p w14:paraId="26ADA48C" w14:textId="4521C9EC" w:rsidR="00C32E6B" w:rsidDel="00441901" w:rsidRDefault="00C32E6B" w:rsidP="001F6964">
            <w:pPr>
              <w:rPr>
                <w:del w:id="18" w:author="Ting Li" w:date="2022-05-19T11:52:00Z"/>
              </w:rPr>
            </w:pPr>
            <w:del w:id="19" w:author="Ting Li" w:date="2022-05-19T11:52:00Z">
              <w:r w:rsidDel="00441901">
                <w:delText>The latest NSW Environmental Management Systems Guidelines</w:delText>
              </w:r>
              <w:r w:rsidR="00BD3777" w:rsidDel="00441901">
                <w:delText>, OR</w:delText>
              </w:r>
            </w:del>
          </w:p>
        </w:tc>
        <w:tc>
          <w:tcPr>
            <w:tcW w:w="926" w:type="pct"/>
            <w:vAlign w:val="center"/>
          </w:tcPr>
          <w:p w14:paraId="6E8E5D88" w14:textId="239771AF" w:rsidR="00C32E6B" w:rsidRPr="00C75422" w:rsidDel="00441901" w:rsidRDefault="00284D3F" w:rsidP="004850B4">
            <w:pPr>
              <w:jc w:val="center"/>
              <w:rPr>
                <w:del w:id="20" w:author="Ting Li" w:date="2022-05-19T11:52:00Z"/>
              </w:rPr>
            </w:pPr>
            <w:customXmlDelRangeStart w:id="21" w:author="Ting Li" w:date="2022-05-19T11:52:00Z"/>
            <w:sdt>
              <w:sdtPr>
                <w:id w:val="21262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21"/>
                <w:del w:id="22" w:author="Ting Li" w:date="2022-05-19T11:52:00Z">
                  <w:r w:rsidR="00C32E6B" w:rsidDel="00441901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23" w:author="Ting Li" w:date="2022-05-19T11:52:00Z"/>
              </w:sdtContent>
            </w:sdt>
            <w:customXmlDelRangeEnd w:id="23"/>
          </w:p>
        </w:tc>
      </w:tr>
      <w:tr w:rsidR="0026197F" w:rsidDel="00441901" w14:paraId="45F537C9" w14:textId="74F0614D" w:rsidTr="003755BA">
        <w:trPr>
          <w:trHeight w:val="306"/>
          <w:del w:id="24" w:author="Ting Li" w:date="2022-05-19T11:52:00Z"/>
        </w:trPr>
        <w:tc>
          <w:tcPr>
            <w:tcW w:w="4074" w:type="pct"/>
            <w:tcBorders>
              <w:top w:val="single" w:sz="4" w:space="0" w:color="17365D" w:themeColor="text2" w:themeShade="BF"/>
            </w:tcBorders>
            <w:vAlign w:val="center"/>
          </w:tcPr>
          <w:p w14:paraId="07FDEE8C" w14:textId="056DDA9C" w:rsidR="0026197F" w:rsidDel="00441901" w:rsidRDefault="0026197F" w:rsidP="003755BA">
            <w:pPr>
              <w:rPr>
                <w:del w:id="25" w:author="Ting Li" w:date="2022-05-19T11:52:00Z"/>
              </w:rPr>
            </w:pPr>
            <w:del w:id="26" w:author="Ting Li" w:date="2022-05-19T11:52:00Z">
              <w:r w:rsidDel="00441901">
                <w:delText>AS/NZS ISO 14001, OR</w:delText>
              </w:r>
            </w:del>
          </w:p>
        </w:tc>
        <w:tc>
          <w:tcPr>
            <w:tcW w:w="926" w:type="pct"/>
            <w:vAlign w:val="center"/>
          </w:tcPr>
          <w:p w14:paraId="33B51BB8" w14:textId="2848339A" w:rsidR="0026197F" w:rsidRPr="00C75422" w:rsidDel="00441901" w:rsidRDefault="00284D3F" w:rsidP="003755BA">
            <w:pPr>
              <w:jc w:val="center"/>
              <w:rPr>
                <w:del w:id="27" w:author="Ting Li" w:date="2022-05-19T11:52:00Z"/>
              </w:rPr>
            </w:pPr>
            <w:customXmlDelRangeStart w:id="28" w:author="Ting Li" w:date="2022-05-19T11:52:00Z"/>
            <w:sdt>
              <w:sdtPr>
                <w:id w:val="11804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28"/>
                <w:del w:id="29" w:author="Ting Li" w:date="2022-05-19T11:52:00Z">
                  <w:r w:rsidR="0026197F" w:rsidDel="00441901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0" w:author="Ting Li" w:date="2022-05-19T11:52:00Z"/>
              </w:sdtContent>
            </w:sdt>
            <w:customXmlDelRangeEnd w:id="30"/>
          </w:p>
        </w:tc>
      </w:tr>
      <w:tr w:rsidR="00C32E6B" w:rsidDel="00441901" w14:paraId="4887B5DD" w14:textId="67FF84DC" w:rsidTr="009004F0">
        <w:tblPrEx>
          <w:tblW w:w="4966" w:type="pct"/>
          <w:tblBorders>
            <w:insideH w:val="single" w:sz="4" w:space="0" w:color="auto"/>
          </w:tblBorders>
          <w:tblPrExChange w:id="31" w:author="Ting Li" w:date="2022-05-19T11:50:00Z">
            <w:tblPrEx>
              <w:tblW w:w="4966" w:type="pct"/>
              <w:tblBorders>
                <w:insideH w:val="single" w:sz="4" w:space="0" w:color="auto"/>
              </w:tblBorders>
            </w:tblPrEx>
          </w:tblPrExChange>
        </w:tblPrEx>
        <w:trPr>
          <w:trHeight w:val="306"/>
          <w:del w:id="32" w:author="Ting Li" w:date="2022-05-19T11:52:00Z"/>
          <w:trPrChange w:id="33" w:author="Ting Li" w:date="2022-05-19T11:50:00Z">
            <w:trPr>
              <w:trHeight w:val="306"/>
            </w:trPr>
          </w:trPrChange>
        </w:trPr>
        <w:tc>
          <w:tcPr>
            <w:tcW w:w="407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  <w:tcPrChange w:id="34" w:author="Ting Li" w:date="2022-05-19T11:50:00Z">
              <w:tcPr>
                <w:tcW w:w="4074" w:type="pct"/>
                <w:tcBorders>
                  <w:top w:val="single" w:sz="4" w:space="0" w:color="17365D" w:themeColor="text2" w:themeShade="BF"/>
                </w:tcBorders>
                <w:vAlign w:val="center"/>
              </w:tcPr>
            </w:tcPrChange>
          </w:tcPr>
          <w:p w14:paraId="04E250C2" w14:textId="4E729DA3" w:rsidR="00C32E6B" w:rsidRPr="0026197F" w:rsidDel="00441901" w:rsidRDefault="0026197F" w:rsidP="001F6964">
            <w:pPr>
              <w:rPr>
                <w:del w:id="35" w:author="Ting Li" w:date="2022-05-19T11:52:00Z"/>
              </w:rPr>
            </w:pPr>
            <w:del w:id="36" w:author="Ting Li" w:date="2022-05-19T11:52:00Z">
              <w:r w:rsidDel="00441901">
                <w:delText>Enviro-Mark Diamond Certification</w:delText>
              </w:r>
            </w:del>
            <w:del w:id="37" w:author="Ting Li" w:date="2022-05-19T11:50:00Z">
              <w:r w:rsidDel="009004F0">
                <w:delText xml:space="preserve"> </w:delText>
              </w:r>
            </w:del>
          </w:p>
        </w:tc>
        <w:tc>
          <w:tcPr>
            <w:tcW w:w="926" w:type="pct"/>
            <w:vAlign w:val="center"/>
            <w:tcPrChange w:id="38" w:author="Ting Li" w:date="2022-05-19T11:50:00Z">
              <w:tcPr>
                <w:tcW w:w="926" w:type="pct"/>
                <w:vAlign w:val="center"/>
              </w:tcPr>
            </w:tcPrChange>
          </w:tcPr>
          <w:p w14:paraId="7940DDBE" w14:textId="6143256C" w:rsidR="00C32E6B" w:rsidRPr="00C75422" w:rsidDel="00441901" w:rsidRDefault="00284D3F" w:rsidP="004850B4">
            <w:pPr>
              <w:jc w:val="center"/>
              <w:rPr>
                <w:del w:id="39" w:author="Ting Li" w:date="2022-05-19T11:52:00Z"/>
              </w:rPr>
            </w:pPr>
            <w:customXmlDelRangeStart w:id="40" w:author="Ting Li" w:date="2022-05-19T11:52:00Z"/>
            <w:sdt>
              <w:sdtPr>
                <w:id w:val="28986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40"/>
                <w:del w:id="41" w:author="Ting Li" w:date="2022-05-19T11:52:00Z">
                  <w:r w:rsidR="00C32E6B" w:rsidDel="00441901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42" w:author="Ting Li" w:date="2022-05-19T11:52:00Z"/>
              </w:sdtContent>
            </w:sdt>
            <w:customXmlDelRangeEnd w:id="42"/>
          </w:p>
        </w:tc>
      </w:tr>
    </w:tbl>
    <w:p w14:paraId="1958B23C" w14:textId="270D3049" w:rsidR="00615E8E" w:rsidDel="00441901" w:rsidRDefault="00615E8E">
      <w:pPr>
        <w:rPr>
          <w:del w:id="43" w:author="Ting Li" w:date="2022-05-19T11:52:00Z"/>
        </w:rPr>
      </w:pPr>
    </w:p>
    <w:p w14:paraId="7ABA5E31" w14:textId="77777777" w:rsidR="0072577C" w:rsidRDefault="001F6964">
      <w:r>
        <w:t xml:space="preserve">Project teams are required to demonstrate compliance with one of the below </w:t>
      </w:r>
      <w:r w:rsidR="00573F82">
        <w:t>pathways</w:t>
      </w:r>
      <w:r>
        <w:t xml:space="preserve"> according to the project’s contract value: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120507" w14:paraId="0B7D06A6" w14:textId="77777777" w:rsidTr="00EF32FE">
        <w:tc>
          <w:tcPr>
            <w:tcW w:w="5000" w:type="pct"/>
            <w:gridSpan w:val="2"/>
            <w:vAlign w:val="center"/>
          </w:tcPr>
          <w:p w14:paraId="5ABC790E" w14:textId="2CB0AB74" w:rsidR="00120507" w:rsidRPr="00C166CB" w:rsidRDefault="00C166CB" w:rsidP="00C166CB">
            <w:pPr>
              <w:pStyle w:val="Heading4"/>
            </w:pPr>
            <w:r w:rsidRPr="00A81E62">
              <w:t xml:space="preserve">For projects with a contract value </w:t>
            </w:r>
            <w:r>
              <w:t>less</w:t>
            </w:r>
            <w:r w:rsidRPr="00A81E62">
              <w:t xml:space="preserve"> than $10 Million</w:t>
            </w:r>
          </w:p>
        </w:tc>
      </w:tr>
      <w:tr w:rsidR="00C166CB" w14:paraId="315E5E5D" w14:textId="77777777" w:rsidTr="00C70738">
        <w:tc>
          <w:tcPr>
            <w:tcW w:w="4046" w:type="pct"/>
          </w:tcPr>
          <w:p w14:paraId="5674CBBF" w14:textId="763A9692" w:rsidR="00C166CB" w:rsidRDefault="00440C30">
            <w:ins w:id="44" w:author="Ting Li" w:date="2022-05-19T12:01:00Z">
              <w:r>
                <w:t>T</w:t>
              </w:r>
              <w:r w:rsidRPr="00440C30">
                <w:t>he environmental management system (EMS) must comply with either NSW Environmental Management Systems Guidelines or a recognised standard</w:t>
              </w:r>
              <w:r w:rsidRPr="00440C30" w:rsidDel="00EB55D4">
                <w:t xml:space="preserve"> </w:t>
              </w:r>
            </w:ins>
            <w:del w:id="45" w:author="Ting Li" w:date="2022-05-19T12:00:00Z">
              <w:r w:rsidR="00C166CB" w:rsidRPr="001F77BA" w:rsidDel="00EB55D4">
                <w:delText xml:space="preserve">An auditor report, confirming evidence of effective use of the formalised environmental management system, must be provided to demonstrate compliance with these requirements. </w:delText>
              </w:r>
            </w:del>
          </w:p>
        </w:tc>
        <w:tc>
          <w:tcPr>
            <w:tcW w:w="954" w:type="pct"/>
            <w:vAlign w:val="center"/>
          </w:tcPr>
          <w:p w14:paraId="59B93620" w14:textId="77777777" w:rsidR="00C166CB" w:rsidRPr="005B1A2D" w:rsidRDefault="001C6BA7" w:rsidP="00EF32FE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9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B55D4" w14:paraId="6CE62E97" w14:textId="77777777" w:rsidTr="00C70738">
        <w:trPr>
          <w:ins w:id="46" w:author="Ting Li" w:date="2022-05-19T12:00:00Z"/>
        </w:trPr>
        <w:tc>
          <w:tcPr>
            <w:tcW w:w="4046" w:type="pct"/>
          </w:tcPr>
          <w:p w14:paraId="6A2A19F4" w14:textId="39E5896D" w:rsidR="00EB55D4" w:rsidRPr="001F77BA" w:rsidRDefault="00EB55D4">
            <w:pPr>
              <w:rPr>
                <w:ins w:id="47" w:author="Ting Li" w:date="2022-05-19T12:00:00Z"/>
              </w:rPr>
            </w:pPr>
            <w:ins w:id="48" w:author="Ting Li" w:date="2022-05-19T12:01:00Z">
              <w:r w:rsidRPr="001F77BA">
                <w:t>An auditor report, confirming evidence of effective use of the formalised environmental management system, must be provided to demonstrate compliance with these requirements.</w:t>
              </w:r>
            </w:ins>
          </w:p>
        </w:tc>
        <w:tc>
          <w:tcPr>
            <w:tcW w:w="954" w:type="pct"/>
            <w:vAlign w:val="center"/>
          </w:tcPr>
          <w:p w14:paraId="6C329E0C" w14:textId="1814F5B5" w:rsidR="00EB55D4" w:rsidRPr="00C75422" w:rsidRDefault="00EB55D4" w:rsidP="00EF32FE">
            <w:pPr>
              <w:jc w:val="center"/>
              <w:rPr>
                <w:ins w:id="49" w:author="Ting Li" w:date="2022-05-19T12:00:00Z"/>
              </w:rPr>
            </w:pPr>
            <w:customXmlInsRangeStart w:id="50" w:author="Ting Li" w:date="2022-05-19T12:01:00Z"/>
            <w:sdt>
              <w:sdtPr>
                <w:id w:val="-30207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customXmlInsRangeEnd w:id="50"/>
                <w:ins w:id="51" w:author="Ting Li" w:date="2022-05-19T12:01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52" w:author="Ting Li" w:date="2022-05-19T12:01:00Z"/>
              </w:sdtContent>
            </w:sdt>
            <w:customXmlInsRangeEnd w:id="52"/>
          </w:p>
        </w:tc>
      </w:tr>
      <w:tr w:rsidR="001C6BA7" w14:paraId="40D2FDB8" w14:textId="77777777" w:rsidTr="00C70738">
        <w:tc>
          <w:tcPr>
            <w:tcW w:w="4046" w:type="pct"/>
          </w:tcPr>
          <w:p w14:paraId="0C56EF7A" w14:textId="77777777" w:rsidR="001C6BA7" w:rsidRPr="001F77BA" w:rsidRDefault="001C6BA7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E2DDF0D" w14:textId="77777777" w:rsidR="001C6BA7" w:rsidRPr="003A2BE3" w:rsidDel="001C6BA7" w:rsidRDefault="00284D3F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0E4AFE82" w14:textId="77777777" w:rsidTr="00C70738">
        <w:tc>
          <w:tcPr>
            <w:tcW w:w="4046" w:type="pct"/>
          </w:tcPr>
          <w:p w14:paraId="795C4964" w14:textId="77777777" w:rsidR="001C6BA7" w:rsidRDefault="001C6BA7">
            <w:r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64788174" w14:textId="77777777" w:rsidR="001C6BA7" w:rsidRPr="001F77BA" w:rsidRDefault="001C6BA7" w:rsidP="004B735E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7E0B305B" w14:textId="77777777" w:rsidR="001C6BA7" w:rsidRPr="003A2BE3" w:rsidDel="001C6BA7" w:rsidRDefault="00284D3F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1286FB" w14:textId="77777777" w:rsidR="00120507" w:rsidRDefault="0012050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D532C3" w14:paraId="13E3FFAD" w14:textId="77777777" w:rsidTr="00E07D32">
        <w:tc>
          <w:tcPr>
            <w:tcW w:w="5000" w:type="pct"/>
            <w:gridSpan w:val="3"/>
            <w:vAlign w:val="center"/>
          </w:tcPr>
          <w:p w14:paraId="57D14F81" w14:textId="10AE5450" w:rsidR="00D532C3" w:rsidRPr="00C166CB" w:rsidRDefault="00C166CB" w:rsidP="00C166CB">
            <w:pPr>
              <w:spacing w:before="240"/>
              <w:rPr>
                <w:b/>
                <w:szCs w:val="20"/>
              </w:rPr>
            </w:pPr>
            <w:r w:rsidRPr="00A81E62">
              <w:rPr>
                <w:b/>
                <w:szCs w:val="20"/>
              </w:rPr>
              <w:t>For p</w:t>
            </w:r>
            <w:r w:rsidRPr="004A4980">
              <w:rPr>
                <w:b/>
                <w:szCs w:val="20"/>
              </w:rPr>
              <w:t xml:space="preserve">rojects with a contract value </w:t>
            </w:r>
            <w:r>
              <w:rPr>
                <w:b/>
                <w:szCs w:val="20"/>
              </w:rPr>
              <w:t>equal to or greater than $10 Million</w:t>
            </w:r>
          </w:p>
        </w:tc>
      </w:tr>
      <w:tr w:rsidR="001C6BA7" w14:paraId="58FF823F" w14:textId="77777777" w:rsidTr="00C70738">
        <w:tc>
          <w:tcPr>
            <w:tcW w:w="2205" w:type="pct"/>
            <w:vMerge w:val="restart"/>
            <w:tcBorders>
              <w:right w:val="single" w:sz="4" w:space="0" w:color="auto"/>
            </w:tcBorders>
            <w:vAlign w:val="center"/>
          </w:tcPr>
          <w:p w14:paraId="2CD45455" w14:textId="77777777" w:rsidR="001C6BA7" w:rsidRPr="003060CD" w:rsidRDefault="001C6BA7" w:rsidP="00E07D32">
            <w:pPr>
              <w:rPr>
                <w:b/>
              </w:rPr>
            </w:pPr>
            <w:r>
              <w:t xml:space="preserve">The EMS has been certified by a </w:t>
            </w:r>
            <w:proofErr w:type="gramStart"/>
            <w:r>
              <w:t>third party</w:t>
            </w:r>
            <w:proofErr w:type="gramEnd"/>
            <w:r>
              <w:t xml:space="preserve"> organisation against the noted standard.</w:t>
            </w:r>
          </w:p>
        </w:tc>
        <w:tc>
          <w:tcPr>
            <w:tcW w:w="1841" w:type="pct"/>
            <w:tcBorders>
              <w:right w:val="nil"/>
            </w:tcBorders>
            <w:vAlign w:val="center"/>
          </w:tcPr>
          <w:p w14:paraId="68B41B77" w14:textId="77777777" w:rsidR="001C6BA7" w:rsidRPr="0072577C" w:rsidRDefault="001C6BA7" w:rsidP="00615E8E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608E9538" w14:textId="77777777" w:rsidR="001C6BA7" w:rsidRPr="005B1A2D" w:rsidRDefault="00284D3F" w:rsidP="0072577C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14:paraId="0B86A5C3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5D34A338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766909B" w14:textId="1FE1971B" w:rsidR="001C6BA7" w:rsidRPr="0072577C" w:rsidRDefault="001C6BA7" w:rsidP="00615E8E">
            <w:r w:rsidRPr="0072577C">
              <w:t>BS</w:t>
            </w:r>
            <w:ins w:id="53" w:author="Bhumika Mistry" w:date="2022-02-01T15:14:00Z">
              <w:r w:rsidR="005D115C">
                <w:t xml:space="preserve"> </w:t>
              </w:r>
            </w:ins>
            <w:r w:rsidRPr="0072577C">
              <w:t>7750</w:t>
            </w:r>
          </w:p>
        </w:tc>
        <w:tc>
          <w:tcPr>
            <w:tcW w:w="954" w:type="pct"/>
            <w:tcBorders>
              <w:left w:val="nil"/>
            </w:tcBorders>
          </w:tcPr>
          <w:p w14:paraId="44C66E6A" w14:textId="5D9FB7E3" w:rsidR="001C6BA7" w:rsidRDefault="00284D3F" w:rsidP="0072577C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50355F" w14:paraId="161991E7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75025046" w14:textId="77777777" w:rsidR="0050355F" w:rsidRDefault="0050355F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74CE79EC" w14:textId="6C3B45CC" w:rsidR="0050355F" w:rsidRPr="0072577C" w:rsidRDefault="0050355F" w:rsidP="00615E8E">
            <w:r>
              <w:t>Enviro-Mark Diamond Certification</w:t>
            </w:r>
          </w:p>
        </w:tc>
        <w:tc>
          <w:tcPr>
            <w:tcW w:w="954" w:type="pct"/>
            <w:tcBorders>
              <w:left w:val="nil"/>
            </w:tcBorders>
          </w:tcPr>
          <w:p w14:paraId="3028538A" w14:textId="66B28AA7" w:rsidR="0050355F" w:rsidRDefault="00284D3F" w:rsidP="0072577C">
            <w:pPr>
              <w:jc w:val="center"/>
            </w:pPr>
            <w:sdt>
              <w:sdtPr>
                <w:id w:val="25440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3120625E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4791E7BB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373CC1F" w14:textId="77777777" w:rsidR="001C6BA7" w:rsidRPr="0072577C" w:rsidRDefault="001C6BA7" w:rsidP="00615E8E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4C6A9D46" w14:textId="6F87F879" w:rsidR="001C6BA7" w:rsidRDefault="00284D3F" w:rsidP="0072577C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:rsidDel="00804CDC" w14:paraId="083CCAA1" w14:textId="67C06085" w:rsidTr="00C70738">
        <w:trPr>
          <w:del w:id="54" w:author="Ting Li" w:date="2022-05-19T12:06:00Z"/>
        </w:trPr>
        <w:tc>
          <w:tcPr>
            <w:tcW w:w="4046" w:type="pct"/>
            <w:gridSpan w:val="2"/>
            <w:tcBorders>
              <w:right w:val="nil"/>
            </w:tcBorders>
          </w:tcPr>
          <w:p w14:paraId="426A851E" w14:textId="65FE94D5" w:rsidR="001C6BA7" w:rsidRPr="0072577C" w:rsidDel="00804CDC" w:rsidRDefault="001C6BA7" w:rsidP="004B735E">
            <w:pPr>
              <w:rPr>
                <w:del w:id="55" w:author="Ting Li" w:date="2022-05-19T12:06:00Z"/>
              </w:rPr>
            </w:pPr>
            <w:del w:id="56" w:author="Ting Li" w:date="2022-05-19T12:06:00Z">
              <w:r w:rsidDel="00804CDC">
                <w:lastRenderedPageBreak/>
                <w:delText>Project teams must report any nonconformities recorded by the EMS during construction.</w:delText>
              </w:r>
            </w:del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0B81A8FE" w14:textId="3F598141" w:rsidR="001C6BA7" w:rsidRPr="00CE33C1" w:rsidDel="00804CDC" w:rsidRDefault="00284D3F" w:rsidP="0072577C">
            <w:pPr>
              <w:jc w:val="center"/>
              <w:rPr>
                <w:del w:id="57" w:author="Ting Li" w:date="2022-05-19T12:06:00Z"/>
              </w:rPr>
            </w:pPr>
            <w:customXmlDelRangeStart w:id="58" w:author="Ting Li" w:date="2022-05-19T12:06:00Z"/>
            <w:sdt>
              <w:sdtPr>
                <w:id w:val="18153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58"/>
                <w:del w:id="59" w:author="Ting Li" w:date="2022-05-19T12:06:00Z">
                  <w:r w:rsidR="001C6BA7" w:rsidDel="00804CDC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60" w:author="Ting Li" w:date="2022-05-19T12:06:00Z"/>
              </w:sdtContent>
            </w:sdt>
            <w:customXmlDelRangeEnd w:id="60"/>
          </w:p>
        </w:tc>
      </w:tr>
      <w:tr w:rsidR="00804CDC" w:rsidRPr="00C75422" w14:paraId="4D279229" w14:textId="77777777" w:rsidTr="004D14C9">
        <w:trPr>
          <w:ins w:id="61" w:author="Ting Li" w:date="2022-05-19T12:06:00Z"/>
        </w:trPr>
        <w:tc>
          <w:tcPr>
            <w:tcW w:w="4046" w:type="pct"/>
            <w:gridSpan w:val="2"/>
          </w:tcPr>
          <w:p w14:paraId="786B6138" w14:textId="77777777" w:rsidR="00804CDC" w:rsidRPr="001F77BA" w:rsidRDefault="00804CDC" w:rsidP="004D14C9">
            <w:pPr>
              <w:rPr>
                <w:ins w:id="62" w:author="Ting Li" w:date="2022-05-19T12:06:00Z"/>
              </w:rPr>
            </w:pPr>
            <w:ins w:id="63" w:author="Ting Li" w:date="2022-05-19T12:06:00Z">
              <w:r w:rsidRPr="001F77BA">
                <w:t>An auditor report, confirming evidence of effective use of the formalised environmental management system, must be provided to demonstrate compliance with these requirements.</w:t>
              </w:r>
            </w:ins>
          </w:p>
        </w:tc>
        <w:tc>
          <w:tcPr>
            <w:tcW w:w="954" w:type="pct"/>
            <w:vAlign w:val="center"/>
          </w:tcPr>
          <w:p w14:paraId="4A7D8A18" w14:textId="77777777" w:rsidR="00804CDC" w:rsidRPr="00C75422" w:rsidRDefault="00804CDC" w:rsidP="004D14C9">
            <w:pPr>
              <w:jc w:val="center"/>
              <w:rPr>
                <w:ins w:id="64" w:author="Ting Li" w:date="2022-05-19T12:06:00Z"/>
              </w:rPr>
            </w:pPr>
            <w:customXmlInsRangeStart w:id="65" w:author="Ting Li" w:date="2022-05-19T12:06:00Z"/>
            <w:sdt>
              <w:sdtPr>
                <w:id w:val="-38657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customXmlInsRangeEnd w:id="65"/>
                <w:ins w:id="66" w:author="Ting Li" w:date="2022-05-19T12:06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67" w:author="Ting Li" w:date="2022-05-19T12:06:00Z"/>
              </w:sdtContent>
            </w:sdt>
            <w:customXmlInsRangeEnd w:id="67"/>
          </w:p>
        </w:tc>
      </w:tr>
      <w:tr w:rsidR="00804CDC" w:rsidRPr="00C75422" w14:paraId="33D1F14A" w14:textId="77777777" w:rsidTr="004D14C9">
        <w:trPr>
          <w:ins w:id="68" w:author="Ting Li" w:date="2022-05-19T12:06:00Z"/>
        </w:trPr>
        <w:tc>
          <w:tcPr>
            <w:tcW w:w="4046" w:type="pct"/>
            <w:gridSpan w:val="2"/>
          </w:tcPr>
          <w:p w14:paraId="5CFD02CB" w14:textId="5AE8D855" w:rsidR="00804CDC" w:rsidRPr="001F77BA" w:rsidRDefault="00804CDC" w:rsidP="00804CDC">
            <w:pPr>
              <w:rPr>
                <w:ins w:id="69" w:author="Ting Li" w:date="2022-05-19T12:06:00Z"/>
              </w:rPr>
            </w:pPr>
            <w:ins w:id="70" w:author="Ting Li" w:date="2022-05-19T12:06:00Z">
              <w:r>
                <w:t>Project teams must report any nonconformities recorded by the EMS during construction.</w:t>
              </w:r>
            </w:ins>
          </w:p>
        </w:tc>
        <w:tc>
          <w:tcPr>
            <w:tcW w:w="954" w:type="pct"/>
            <w:vAlign w:val="center"/>
          </w:tcPr>
          <w:p w14:paraId="716110E4" w14:textId="31C0207A" w:rsidR="00804CDC" w:rsidRDefault="00804CDC" w:rsidP="00804CDC">
            <w:pPr>
              <w:jc w:val="center"/>
              <w:rPr>
                <w:ins w:id="71" w:author="Ting Li" w:date="2022-05-19T12:06:00Z"/>
              </w:rPr>
            </w:pPr>
            <w:customXmlInsRangeStart w:id="72" w:author="Ting Li" w:date="2022-05-19T12:06:00Z"/>
            <w:sdt>
              <w:sdtPr>
                <w:id w:val="159281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customXmlInsRangeEnd w:id="72"/>
                <w:ins w:id="73" w:author="Ting Li" w:date="2022-05-19T12:06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74" w:author="Ting Li" w:date="2022-05-19T12:06:00Z"/>
              </w:sdtContent>
            </w:sdt>
            <w:customXmlInsRangeEnd w:id="74"/>
          </w:p>
        </w:tc>
      </w:tr>
      <w:tr w:rsidR="00804CDC" w14:paraId="4E74175B" w14:textId="77777777" w:rsidTr="00C70738">
        <w:trPr>
          <w:ins w:id="75" w:author="Ting Li" w:date="2022-05-19T12:06:00Z"/>
        </w:trPr>
        <w:tc>
          <w:tcPr>
            <w:tcW w:w="4046" w:type="pct"/>
            <w:gridSpan w:val="2"/>
            <w:tcBorders>
              <w:right w:val="nil"/>
            </w:tcBorders>
          </w:tcPr>
          <w:p w14:paraId="0447B254" w14:textId="77777777" w:rsidR="00804CDC" w:rsidRDefault="00804CDC" w:rsidP="004B735E">
            <w:pPr>
              <w:rPr>
                <w:ins w:id="76" w:author="Ting Li" w:date="2022-05-19T12:06:00Z"/>
              </w:rPr>
            </w:pP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4D90FE2E" w14:textId="77777777" w:rsidR="00804CDC" w:rsidRDefault="00804CDC" w:rsidP="0072577C">
            <w:pPr>
              <w:jc w:val="center"/>
              <w:rPr>
                <w:ins w:id="77" w:author="Ting Li" w:date="2022-05-19T12:06:00Z"/>
              </w:rPr>
            </w:pPr>
          </w:p>
        </w:tc>
      </w:tr>
      <w:tr w:rsidR="001C6BA7" w14:paraId="448447FD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1F36385D" w14:textId="77777777" w:rsidR="001C6BA7" w:rsidRDefault="001C6BA7">
            <w:r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7E1D1243" w14:textId="77777777" w:rsidR="001C6BA7" w:rsidRPr="0072577C" w:rsidRDefault="001C6BA7" w:rsidP="004B735E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3C52834F" w14:textId="3282A91C" w:rsidR="001C6BA7" w:rsidRPr="00CE33C1" w:rsidRDefault="00284D3F" w:rsidP="0072577C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F6F257" w14:textId="77777777" w:rsidR="0004498C" w:rsidRDefault="0004498C" w:rsidP="009B0B29">
      <w:pPr>
        <w:pStyle w:val="Bluetext"/>
        <w:rPr>
          <w:color w:val="auto"/>
        </w:rPr>
      </w:pPr>
    </w:p>
    <w:p w14:paraId="6715F378" w14:textId="6566C741" w:rsidR="009B0B29" w:rsidRPr="00656B28" w:rsidRDefault="009B0B29" w:rsidP="009B0B29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B0B29" w14:paraId="79F9B002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502A3CA7" w14:textId="77777777" w:rsidR="009B0B29" w:rsidRPr="00F44703" w:rsidRDefault="009B0B29" w:rsidP="00BC4CE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7F65A862" w14:textId="77777777" w:rsidR="009B0B29" w:rsidRPr="00F44703" w:rsidRDefault="009B0B29" w:rsidP="00BC4CE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9B0B29" w14:paraId="0DB97760" w14:textId="77777777" w:rsidTr="009B0B29">
        <w:tc>
          <w:tcPr>
            <w:tcW w:w="6912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7AE2390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53B2CEEF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9B0B29" w14:paraId="7278B5C6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F255B7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32C9E8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298A0AC" w14:textId="0BF0611F" w:rsidR="009B0B29" w:rsidRDefault="009B0B29" w:rsidP="000F12D3">
      <w:pPr>
        <w:pStyle w:val="Bluetext"/>
        <w:spacing w:before="240" w:after="240"/>
        <w:rPr>
          <w:szCs w:val="20"/>
        </w:rPr>
      </w:pPr>
      <w:r w:rsidRPr="00105ED1" w:rsidDel="009B0B29">
        <w:rPr>
          <w:szCs w:val="20"/>
        </w:rPr>
        <w:t xml:space="preserve"> </w:t>
      </w:r>
    </w:p>
    <w:p w14:paraId="1DEC066E" w14:textId="12E39CEE" w:rsidR="009B0B29" w:rsidRDefault="009B0B29" w:rsidP="0019131A">
      <w:pPr>
        <w:pStyle w:val="Criterionsubheading"/>
        <w:numPr>
          <w:ilvl w:val="1"/>
          <w:numId w:val="40"/>
        </w:numPr>
      </w:pPr>
      <w:r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754EB93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5FF1037C" w14:textId="59EEFD55" w:rsidR="00F14592" w:rsidRDefault="009B0B29" w:rsidP="00F14592">
            <w:r>
              <w:t>The project team has implemented high quality staff support practices that</w:t>
            </w:r>
            <w:r w:rsidR="00F14592">
              <w:t>:</w:t>
            </w:r>
          </w:p>
          <w:p w14:paraId="58DDF941" w14:textId="1FCA9777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Promote positive mental and physical health outcomes of site activities and culture of site workers, through programs and solutions on site in accordance with </w:t>
            </w:r>
            <w:proofErr w:type="gramStart"/>
            <w:r>
              <w:rPr>
                <w:sz w:val="20"/>
                <w:szCs w:val="20"/>
              </w:rPr>
              <w:t>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.1;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3AB5317F" w14:textId="77777777" w:rsidR="00F14592" w:rsidRDefault="00F14592" w:rsidP="00F14592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B4BE722" w14:textId="3A216DDC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.2.</w:t>
            </w:r>
          </w:p>
          <w:p w14:paraId="02BF64B5" w14:textId="20E0CE02" w:rsidR="00F14592" w:rsidRPr="00F14592" w:rsidRDefault="00F14592" w:rsidP="00F1459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8736D2" w14:textId="486D36EC" w:rsidR="009B0B29" w:rsidRPr="003A2BE3" w:rsidRDefault="00F14592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02AFEA9C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68240973" w14:textId="1393880F" w:rsidR="009B0B29" w:rsidRDefault="009B0B29">
            <w:pPr>
              <w:pStyle w:val="Heading4"/>
              <w:pPrChange w:id="78" w:author="Bhumika Mistry" w:date="2022-03-02T16:34:00Z">
                <w:pPr>
                  <w:pStyle w:val="Heading3"/>
                </w:pPr>
              </w:pPrChange>
            </w:pPr>
            <w:r w:rsidRPr="0019131A">
              <w:t>7.</w:t>
            </w:r>
            <w:r w:rsidR="009246FD" w:rsidRPr="009246FD">
              <w:t>3</w:t>
            </w:r>
            <w:r w:rsidRPr="0019131A">
              <w:t>.1 Health Impacts of Site Activities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98B5E5D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7AB9032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31C80776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D31AD3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1DEC32A5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26BA6AE6" w14:textId="77777777" w:rsidR="009B0B29" w:rsidRPr="00BC4CEE" w:rsidRDefault="009B0B29" w:rsidP="00BC4CEE">
            <w:pPr>
              <w:rPr>
                <w:szCs w:val="20"/>
              </w:rPr>
            </w:pPr>
            <w:r w:rsidRPr="00BC4CEE">
              <w:rPr>
                <w:szCs w:val="20"/>
              </w:rPr>
              <w:t>The responsible party has implemented policies and programs to promote health and wellbeing on-site.</w:t>
            </w:r>
            <w:r>
              <w:rPr>
                <w:szCs w:val="20"/>
              </w:rPr>
              <w:t xml:space="preserve">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A3C5E8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5FA3DC" w14:textId="77777777" w:rsidR="009B0B29" w:rsidRDefault="009B0B29" w:rsidP="009B0B29">
      <w:r>
        <w:t xml:space="preserve">Provide a description of the policies and programs which were selected based on the outcomes of the needs </w:t>
      </w:r>
      <w:proofErr w:type="gramStart"/>
      <w:r>
        <w:t>analysis, and</w:t>
      </w:r>
      <w:proofErr w:type="gramEnd"/>
      <w:r>
        <w:t xml:space="preserve"> describe how the policies and programs have been implemented on site.</w:t>
      </w:r>
    </w:p>
    <w:p w14:paraId="351DE013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2A18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03CA5A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92B5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76A14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171988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3B5B55" w14:textId="77777777" w:rsidR="009B0B29" w:rsidRDefault="009B0B29" w:rsidP="009B0B29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29182295" w14:textId="77777777" w:rsidTr="00C70738">
        <w:tc>
          <w:tcPr>
            <w:tcW w:w="3994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232BBF6C" w14:textId="70303160" w:rsidR="009B0B29" w:rsidRPr="009246FD" w:rsidRDefault="009B0B29">
            <w:pPr>
              <w:pStyle w:val="Heading4"/>
              <w:pPrChange w:id="79" w:author="Bhumika Mistry" w:date="2022-03-02T16:34:00Z">
                <w:pPr>
                  <w:pStyle w:val="Heading3"/>
                </w:pPr>
              </w:pPrChange>
            </w:pPr>
            <w:r w:rsidRPr="0019131A">
              <w:t>7.</w:t>
            </w:r>
            <w:r w:rsidR="009246FD" w:rsidRPr="009246FD">
              <w:t>3</w:t>
            </w:r>
            <w:r w:rsidRPr="0019131A">
              <w:t>.2 Knowledge of Sustainable Practices</w:t>
            </w:r>
          </w:p>
        </w:tc>
        <w:tc>
          <w:tcPr>
            <w:tcW w:w="1006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605B494E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63CCD3FE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1DF38187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BCD1E4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7FE07BA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3EDB202" w14:textId="469C2D73" w:rsidR="009B0B29" w:rsidRPr="00BC4CEE" w:rsidRDefault="009B0B29" w:rsidP="00BC4CEE">
            <w:pPr>
              <w:rPr>
                <w:szCs w:val="20"/>
              </w:rPr>
            </w:pPr>
            <w:r>
              <w:rPr>
                <w:szCs w:val="20"/>
              </w:rPr>
              <w:t xml:space="preserve">The training is provided to </w:t>
            </w:r>
            <w:del w:id="80" w:author="Ting Li" w:date="2022-03-02T11:17:00Z">
              <w:r w:rsidDel="00101F39">
                <w:rPr>
                  <w:szCs w:val="20"/>
                </w:rPr>
                <w:delText xml:space="preserve">all </w:delText>
              </w:r>
            </w:del>
            <w:ins w:id="81" w:author="Ting Li" w:date="2022-03-02T11:17:00Z">
              <w:r w:rsidR="00101F39">
                <w:rPr>
                  <w:szCs w:val="20"/>
                </w:rPr>
                <w:t xml:space="preserve">80% of </w:t>
              </w:r>
              <w:r w:rsidR="002A4444">
                <w:rPr>
                  <w:szCs w:val="20"/>
                </w:rPr>
                <w:t>all individuals</w:t>
              </w:r>
            </w:ins>
            <w:del w:id="82" w:author="Ting Li" w:date="2022-03-02T11:18:00Z">
              <w:r w:rsidDel="002029B8">
                <w:rPr>
                  <w:szCs w:val="20"/>
                </w:rPr>
                <w:delText>contractor</w:delText>
              </w:r>
            </w:del>
            <w:del w:id="83" w:author="Ting Li" w:date="2022-03-02T11:17:00Z">
              <w:r w:rsidDel="00A76872">
                <w:rPr>
                  <w:szCs w:val="20"/>
                </w:rPr>
                <w:delText xml:space="preserve">s </w:delText>
              </w:r>
            </w:del>
            <w:del w:id="84" w:author="Ting Li" w:date="2022-03-02T11:18:00Z">
              <w:r w:rsidDel="002029B8">
                <w:rPr>
                  <w:szCs w:val="20"/>
                </w:rPr>
                <w:delText>and subcontract</w:delText>
              </w:r>
              <w:r w:rsidR="00D670B2" w:rsidDel="002029B8">
                <w:rPr>
                  <w:szCs w:val="20"/>
                </w:rPr>
                <w:delText>or</w:delText>
              </w:r>
            </w:del>
            <w:del w:id="85" w:author="Ting Li" w:date="2022-03-02T11:17:00Z">
              <w:r w:rsidDel="00A76872">
                <w:rPr>
                  <w:szCs w:val="20"/>
                </w:rPr>
                <w:delText>s</w:delText>
              </w:r>
            </w:del>
            <w:r>
              <w:rPr>
                <w:szCs w:val="20"/>
              </w:rPr>
              <w:t xml:space="preserve"> that were present for at least three days on site.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D2BE70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43BD872" w14:textId="77777777" w:rsidR="00F14592" w:rsidRDefault="00F14592" w:rsidP="009B0B29"/>
    <w:p w14:paraId="61F4422E" w14:textId="7257B859" w:rsidR="009B0B29" w:rsidRDefault="009B0B29" w:rsidP="009B0B29">
      <w:r>
        <w:t xml:space="preserve">Provide a description of the training provided on sustainable practices, including content of the training and how it was delivered to all contractors and subcontractors. </w:t>
      </w:r>
    </w:p>
    <w:p w14:paraId="729BC56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F234A6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52D6D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C6EB6C" w14:textId="77777777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DAB1ED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B39E26" w14:textId="52BF9A2D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  <w:r w:rsidDel="00B76F9E">
        <w:t xml:space="preserve"> </w:t>
      </w:r>
    </w:p>
    <w:p w14:paraId="21CA8A08" w14:textId="5BAD741F" w:rsidR="000F12D3" w:rsidRDefault="000F12D3" w:rsidP="000F12D3">
      <w:pPr>
        <w:pStyle w:val="Bluetext"/>
        <w:spacing w:before="240" w:after="240"/>
        <w:rPr>
          <w:szCs w:val="20"/>
        </w:rPr>
      </w:pPr>
    </w:p>
    <w:p w14:paraId="49A3BDDC" w14:textId="77777777" w:rsidR="00F14592" w:rsidRPr="00656B28" w:rsidRDefault="00F14592" w:rsidP="00F14592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14592" w14:paraId="5DB9C2F4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B76BB4" w14:textId="77777777" w:rsidR="00F14592" w:rsidRPr="00F44703" w:rsidRDefault="00F14592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CAB9681" w14:textId="77777777" w:rsidR="00F14592" w:rsidRPr="00F44703" w:rsidRDefault="00F14592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F14592" w14:paraId="559F4756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3A7900A7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4F1AE3BA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F14592" w14:paraId="23DE13B3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5A80963E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1210A6DC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3D92F3E7" w14:textId="510EC1C3" w:rsidR="00F14592" w:rsidRDefault="00F14592" w:rsidP="00F14592">
      <w:pPr>
        <w:spacing w:before="0" w:after="0" w:line="240" w:lineRule="auto"/>
      </w:pPr>
      <w:r w:rsidRPr="00105ED1" w:rsidDel="00035784">
        <w:rPr>
          <w:szCs w:val="20"/>
        </w:rPr>
        <w:t xml:space="preserve"> </w:t>
      </w:r>
    </w:p>
    <w:p w14:paraId="3E2C3F7D" w14:textId="77777777" w:rsidR="00F14592" w:rsidRPr="00F14592" w:rsidRDefault="00F14592" w:rsidP="00F1459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21E1591" w14:textId="77777777" w:rsidR="000F12D3" w:rsidRDefault="000F12D3" w:rsidP="000F12D3">
      <w:pPr>
        <w:pStyle w:val="Heading2"/>
      </w:pPr>
      <w:r w:rsidRPr="001C55B2">
        <w:t>DISCUSSION</w:t>
      </w:r>
    </w:p>
    <w:p w14:paraId="3074F6B4" w14:textId="77777777" w:rsidR="00D74A5F" w:rsidRPr="00F21995" w:rsidRDefault="00D74A5F" w:rsidP="00D74A5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72048B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C92D8F1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99796E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D44FA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0143BD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FCF6FA" w14:textId="77777777" w:rsidR="00961E5D" w:rsidRDefault="00961E5D" w:rsidP="0019131A">
      <w:pPr>
        <w:pStyle w:val="Bluetext"/>
      </w:pPr>
    </w:p>
    <w:p w14:paraId="099083CD" w14:textId="05D4E90B" w:rsidR="000F12D3" w:rsidRPr="001C55B2" w:rsidRDefault="000F12D3" w:rsidP="000F12D3">
      <w:pPr>
        <w:pStyle w:val="Heading2"/>
      </w:pPr>
      <w:r w:rsidRPr="001C55B2">
        <w:t>DECLARATION</w:t>
      </w:r>
    </w:p>
    <w:p w14:paraId="081D16A9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EFAF3EF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5C6D0DE9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EBB87AC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BA54C9D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F790977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50BE21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39AE05D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9E2A9A" w14:textId="77777777" w:rsidR="000F12D3" w:rsidRDefault="000F12D3" w:rsidP="000F12D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D50F1D" w14:textId="77777777" w:rsidR="00D144BE" w:rsidRDefault="00D144BE" w:rsidP="000F12D3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1442" w14:textId="77777777" w:rsidR="00284D3F" w:rsidRDefault="00284D3F" w:rsidP="00341F70">
      <w:pPr>
        <w:spacing w:before="0" w:after="0" w:line="240" w:lineRule="auto"/>
      </w:pPr>
      <w:r>
        <w:separator/>
      </w:r>
    </w:p>
  </w:endnote>
  <w:endnote w:type="continuationSeparator" w:id="0">
    <w:p w14:paraId="7F5BF080" w14:textId="77777777" w:rsidR="00284D3F" w:rsidRDefault="00284D3F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B9FC" w14:textId="4839034D" w:rsidR="00341F70" w:rsidRDefault="004B337A">
    <w:pPr>
      <w:pStyle w:val="Footer"/>
    </w:pPr>
    <w:r>
      <w:rPr>
        <w:noProof/>
      </w:rPr>
      <w:drawing>
        <wp:inline distT="0" distB="0" distL="0" distR="0" wp14:anchorId="4E407ABC" wp14:editId="1AB16F5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7634" w14:textId="77777777" w:rsidR="00284D3F" w:rsidRDefault="00284D3F" w:rsidP="00341F70">
      <w:pPr>
        <w:spacing w:before="0" w:after="0" w:line="240" w:lineRule="auto"/>
      </w:pPr>
      <w:r>
        <w:separator/>
      </w:r>
    </w:p>
  </w:footnote>
  <w:footnote w:type="continuationSeparator" w:id="0">
    <w:p w14:paraId="5EA40419" w14:textId="77777777" w:rsidR="00284D3F" w:rsidRDefault="00284D3F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85B8" w14:textId="24BAB613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724A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6BA7">
      <w:rPr>
        <w:sz w:val="16"/>
        <w:szCs w:val="16"/>
        <w:lang w:val="en-US"/>
      </w:rPr>
      <w:t>.</w:t>
    </w:r>
    <w:r w:rsidR="00EA4BD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724A0">
      <w:rPr>
        <w:sz w:val="16"/>
        <w:szCs w:val="16"/>
        <w:lang w:val="en-US"/>
      </w:rPr>
      <w:t>NZ</w:t>
    </w:r>
    <w:r w:rsidR="00D74A5F">
      <w:rPr>
        <w:sz w:val="16"/>
        <w:szCs w:val="16"/>
        <w:lang w:val="en-US"/>
      </w:rPr>
      <w:t>v1.</w:t>
    </w:r>
    <w:r w:rsidR="00EA4BD0">
      <w:rPr>
        <w:sz w:val="16"/>
        <w:szCs w:val="16"/>
        <w:lang w:val="en-US"/>
      </w:rPr>
      <w:t>1</w:t>
    </w:r>
  </w:p>
  <w:p w14:paraId="3E60A7F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10FC5"/>
    <w:multiLevelType w:val="multilevel"/>
    <w:tmpl w:val="44AC024A"/>
    <w:lvl w:ilvl="0">
      <w:start w:val="7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076C65"/>
    <w:multiLevelType w:val="multilevel"/>
    <w:tmpl w:val="6AE08D6E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56864454">
    <w:abstractNumId w:val="10"/>
  </w:num>
  <w:num w:numId="2" w16cid:durableId="1900050812">
    <w:abstractNumId w:val="11"/>
  </w:num>
  <w:num w:numId="3" w16cid:durableId="2044204956">
    <w:abstractNumId w:val="12"/>
  </w:num>
  <w:num w:numId="4" w16cid:durableId="413746150">
    <w:abstractNumId w:val="13"/>
  </w:num>
  <w:num w:numId="5" w16cid:durableId="1990011400">
    <w:abstractNumId w:val="14"/>
  </w:num>
  <w:num w:numId="6" w16cid:durableId="2005163975">
    <w:abstractNumId w:val="15"/>
  </w:num>
  <w:num w:numId="7" w16cid:durableId="1187062696">
    <w:abstractNumId w:val="23"/>
  </w:num>
  <w:num w:numId="8" w16cid:durableId="982154648">
    <w:abstractNumId w:val="22"/>
  </w:num>
  <w:num w:numId="9" w16cid:durableId="1026100493">
    <w:abstractNumId w:val="31"/>
  </w:num>
  <w:num w:numId="10" w16cid:durableId="436411907">
    <w:abstractNumId w:val="29"/>
  </w:num>
  <w:num w:numId="11" w16cid:durableId="1554586429">
    <w:abstractNumId w:val="27"/>
  </w:num>
  <w:num w:numId="12" w16cid:durableId="207689767">
    <w:abstractNumId w:val="20"/>
  </w:num>
  <w:num w:numId="13" w16cid:durableId="709258028">
    <w:abstractNumId w:val="17"/>
  </w:num>
  <w:num w:numId="14" w16cid:durableId="1601375976">
    <w:abstractNumId w:val="18"/>
  </w:num>
  <w:num w:numId="15" w16cid:durableId="197047706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11910619">
    <w:abstractNumId w:val="9"/>
  </w:num>
  <w:num w:numId="17" w16cid:durableId="942420917">
    <w:abstractNumId w:val="7"/>
  </w:num>
  <w:num w:numId="18" w16cid:durableId="512650824">
    <w:abstractNumId w:val="6"/>
  </w:num>
  <w:num w:numId="19" w16cid:durableId="1927036070">
    <w:abstractNumId w:val="5"/>
  </w:num>
  <w:num w:numId="20" w16cid:durableId="2108378185">
    <w:abstractNumId w:val="4"/>
  </w:num>
  <w:num w:numId="21" w16cid:durableId="1104688629">
    <w:abstractNumId w:val="8"/>
  </w:num>
  <w:num w:numId="22" w16cid:durableId="240262755">
    <w:abstractNumId w:val="3"/>
  </w:num>
  <w:num w:numId="23" w16cid:durableId="1479609017">
    <w:abstractNumId w:val="2"/>
  </w:num>
  <w:num w:numId="24" w16cid:durableId="1925533448">
    <w:abstractNumId w:val="1"/>
  </w:num>
  <w:num w:numId="25" w16cid:durableId="1067341767">
    <w:abstractNumId w:val="0"/>
  </w:num>
  <w:num w:numId="26" w16cid:durableId="1421442315">
    <w:abstractNumId w:val="33"/>
  </w:num>
  <w:num w:numId="27" w16cid:durableId="1187061428">
    <w:abstractNumId w:val="24"/>
  </w:num>
  <w:num w:numId="28" w16cid:durableId="149030660">
    <w:abstractNumId w:val="21"/>
  </w:num>
  <w:num w:numId="29" w16cid:durableId="951861155">
    <w:abstractNumId w:val="28"/>
  </w:num>
  <w:num w:numId="30" w16cid:durableId="4306607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6187640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607574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835969">
    <w:abstractNumId w:val="32"/>
  </w:num>
  <w:num w:numId="34" w16cid:durableId="327711183">
    <w:abstractNumId w:val="34"/>
  </w:num>
  <w:num w:numId="35" w16cid:durableId="136763641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081757186">
    <w:abstractNumId w:val="26"/>
  </w:num>
  <w:num w:numId="37" w16cid:durableId="44762895">
    <w:abstractNumId w:val="30"/>
  </w:num>
  <w:num w:numId="38" w16cid:durableId="1203786617">
    <w:abstractNumId w:val="19"/>
  </w:num>
  <w:num w:numId="39" w16cid:durableId="830026228">
    <w:abstractNumId w:val="16"/>
  </w:num>
  <w:num w:numId="40" w16cid:durableId="1370495184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W3MDY2MjEzMTJT0lEKTi0uzszPAykwqgUADmn8KCwAAAA="/>
  </w:docVars>
  <w:rsids>
    <w:rsidRoot w:val="00F22F4B"/>
    <w:rsid w:val="00015B85"/>
    <w:rsid w:val="00017B56"/>
    <w:rsid w:val="0002622D"/>
    <w:rsid w:val="00035784"/>
    <w:rsid w:val="00041305"/>
    <w:rsid w:val="000414A1"/>
    <w:rsid w:val="0004498C"/>
    <w:rsid w:val="000A7BFC"/>
    <w:rsid w:val="000F12D3"/>
    <w:rsid w:val="000F549C"/>
    <w:rsid w:val="00101F39"/>
    <w:rsid w:val="00120507"/>
    <w:rsid w:val="00145EF1"/>
    <w:rsid w:val="00155FD6"/>
    <w:rsid w:val="00165917"/>
    <w:rsid w:val="00166528"/>
    <w:rsid w:val="001724A0"/>
    <w:rsid w:val="001765D8"/>
    <w:rsid w:val="0019131A"/>
    <w:rsid w:val="001A76C9"/>
    <w:rsid w:val="001C087A"/>
    <w:rsid w:val="001C55B2"/>
    <w:rsid w:val="001C6BA7"/>
    <w:rsid w:val="001F6964"/>
    <w:rsid w:val="002029B8"/>
    <w:rsid w:val="00253282"/>
    <w:rsid w:val="00257413"/>
    <w:rsid w:val="0026197F"/>
    <w:rsid w:val="0026389D"/>
    <w:rsid w:val="00270008"/>
    <w:rsid w:val="002761E3"/>
    <w:rsid w:val="00284D3F"/>
    <w:rsid w:val="00291D61"/>
    <w:rsid w:val="0029798E"/>
    <w:rsid w:val="002A4444"/>
    <w:rsid w:val="00313F06"/>
    <w:rsid w:val="00326074"/>
    <w:rsid w:val="00341F70"/>
    <w:rsid w:val="00343B85"/>
    <w:rsid w:val="003733CD"/>
    <w:rsid w:val="00375418"/>
    <w:rsid w:val="00385775"/>
    <w:rsid w:val="00386BF8"/>
    <w:rsid w:val="003A63C9"/>
    <w:rsid w:val="003B481B"/>
    <w:rsid w:val="003F388D"/>
    <w:rsid w:val="004109A5"/>
    <w:rsid w:val="00415DAA"/>
    <w:rsid w:val="00421258"/>
    <w:rsid w:val="00426E2C"/>
    <w:rsid w:val="00440C30"/>
    <w:rsid w:val="00441901"/>
    <w:rsid w:val="00441FDE"/>
    <w:rsid w:val="00450AF8"/>
    <w:rsid w:val="004A2F3C"/>
    <w:rsid w:val="004B337A"/>
    <w:rsid w:val="004B735E"/>
    <w:rsid w:val="004C4DC3"/>
    <w:rsid w:val="004C5ACA"/>
    <w:rsid w:val="004D7376"/>
    <w:rsid w:val="004E345C"/>
    <w:rsid w:val="004F2472"/>
    <w:rsid w:val="004F3390"/>
    <w:rsid w:val="0050355F"/>
    <w:rsid w:val="005205F4"/>
    <w:rsid w:val="00543FCE"/>
    <w:rsid w:val="005500F9"/>
    <w:rsid w:val="00573F82"/>
    <w:rsid w:val="00577D2A"/>
    <w:rsid w:val="005959BE"/>
    <w:rsid w:val="005B1A2D"/>
    <w:rsid w:val="005C2F1A"/>
    <w:rsid w:val="005C34D2"/>
    <w:rsid w:val="005C692B"/>
    <w:rsid w:val="005D115C"/>
    <w:rsid w:val="005E267B"/>
    <w:rsid w:val="00615E8E"/>
    <w:rsid w:val="00646B9D"/>
    <w:rsid w:val="00675AE6"/>
    <w:rsid w:val="00696088"/>
    <w:rsid w:val="006B3D65"/>
    <w:rsid w:val="006B6118"/>
    <w:rsid w:val="006C09EF"/>
    <w:rsid w:val="006D125E"/>
    <w:rsid w:val="006D3C47"/>
    <w:rsid w:val="00720281"/>
    <w:rsid w:val="0072577C"/>
    <w:rsid w:val="0075170B"/>
    <w:rsid w:val="007537EB"/>
    <w:rsid w:val="00766025"/>
    <w:rsid w:val="00776CC0"/>
    <w:rsid w:val="007772D5"/>
    <w:rsid w:val="007D3ED6"/>
    <w:rsid w:val="00804CDC"/>
    <w:rsid w:val="00823BDF"/>
    <w:rsid w:val="00830329"/>
    <w:rsid w:val="00833D8E"/>
    <w:rsid w:val="00841903"/>
    <w:rsid w:val="00843BE8"/>
    <w:rsid w:val="0086343F"/>
    <w:rsid w:val="008D2570"/>
    <w:rsid w:val="008D54E7"/>
    <w:rsid w:val="008E2EB8"/>
    <w:rsid w:val="009004F0"/>
    <w:rsid w:val="009173CC"/>
    <w:rsid w:val="009246FD"/>
    <w:rsid w:val="00941D1F"/>
    <w:rsid w:val="00950859"/>
    <w:rsid w:val="00955DBE"/>
    <w:rsid w:val="00961E5D"/>
    <w:rsid w:val="00975AE4"/>
    <w:rsid w:val="00975D7F"/>
    <w:rsid w:val="009A13BF"/>
    <w:rsid w:val="009B0B29"/>
    <w:rsid w:val="009E45D5"/>
    <w:rsid w:val="00A14DE0"/>
    <w:rsid w:val="00A207CE"/>
    <w:rsid w:val="00A2136F"/>
    <w:rsid w:val="00A21FCB"/>
    <w:rsid w:val="00A45B3F"/>
    <w:rsid w:val="00A45B94"/>
    <w:rsid w:val="00A76872"/>
    <w:rsid w:val="00A77B3E"/>
    <w:rsid w:val="00AA2E9F"/>
    <w:rsid w:val="00AD250F"/>
    <w:rsid w:val="00AD7849"/>
    <w:rsid w:val="00AF437B"/>
    <w:rsid w:val="00B04026"/>
    <w:rsid w:val="00B16241"/>
    <w:rsid w:val="00B43004"/>
    <w:rsid w:val="00B6537E"/>
    <w:rsid w:val="00B76F9E"/>
    <w:rsid w:val="00B93253"/>
    <w:rsid w:val="00BA7D0F"/>
    <w:rsid w:val="00BC1D56"/>
    <w:rsid w:val="00BD3777"/>
    <w:rsid w:val="00C108F3"/>
    <w:rsid w:val="00C166CB"/>
    <w:rsid w:val="00C172F4"/>
    <w:rsid w:val="00C32E6B"/>
    <w:rsid w:val="00C63291"/>
    <w:rsid w:val="00C70738"/>
    <w:rsid w:val="00C814E4"/>
    <w:rsid w:val="00CA175C"/>
    <w:rsid w:val="00D144BE"/>
    <w:rsid w:val="00D15333"/>
    <w:rsid w:val="00D20DA9"/>
    <w:rsid w:val="00D34A57"/>
    <w:rsid w:val="00D41750"/>
    <w:rsid w:val="00D532C3"/>
    <w:rsid w:val="00D55E65"/>
    <w:rsid w:val="00D670B2"/>
    <w:rsid w:val="00D70E27"/>
    <w:rsid w:val="00D74A5F"/>
    <w:rsid w:val="00D80EAC"/>
    <w:rsid w:val="00DA27D3"/>
    <w:rsid w:val="00DF0E45"/>
    <w:rsid w:val="00E15F6B"/>
    <w:rsid w:val="00E52F47"/>
    <w:rsid w:val="00E63EF6"/>
    <w:rsid w:val="00EA4BD0"/>
    <w:rsid w:val="00EB3C52"/>
    <w:rsid w:val="00EB55D4"/>
    <w:rsid w:val="00EC4E1C"/>
    <w:rsid w:val="00EE0752"/>
    <w:rsid w:val="00F14592"/>
    <w:rsid w:val="00F14E21"/>
    <w:rsid w:val="00F22F4B"/>
    <w:rsid w:val="00F239EF"/>
    <w:rsid w:val="00F43E46"/>
    <w:rsid w:val="00F6412D"/>
    <w:rsid w:val="00F769F7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B2E98"/>
  <w15:docId w15:val="{C17953E5-2C9C-47AB-B8A3-950911C7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A7D0F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776CC0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A7D0F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9246F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BA7D0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BA7D0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A7D0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A7D0F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A7D0F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BA7D0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A7D0F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A7D0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A7D0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A7D0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A7D0F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BA7D0F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B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BA7D0F"/>
    <w:rPr>
      <w:i/>
    </w:rPr>
  </w:style>
  <w:style w:type="paragraph" w:styleId="List">
    <w:name w:val="List"/>
    <w:basedOn w:val="Normal"/>
    <w:rsid w:val="00BA7D0F"/>
    <w:pPr>
      <w:numPr>
        <w:numId w:val="26"/>
      </w:numPr>
    </w:pPr>
  </w:style>
  <w:style w:type="character" w:customStyle="1" w:styleId="StyleBold">
    <w:name w:val="Style Bold"/>
    <w:basedOn w:val="DefaultParagraphFont"/>
    <w:rsid w:val="00BA7D0F"/>
    <w:rPr>
      <w:b/>
      <w:bCs/>
    </w:rPr>
  </w:style>
  <w:style w:type="table" w:styleId="Table3Deffects1">
    <w:name w:val="Table 3D effects 1"/>
    <w:basedOn w:val="TableNormal"/>
    <w:locked/>
    <w:rsid w:val="00BA7D0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A7D0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BA7D0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9246F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EB3C5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B3C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B3C5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EB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3C5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B3C52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F145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DF638-D57D-4286-A769-59F00E2BF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BD7F28-8BC8-4C93-9C78-7E6365F5B6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36F5BD-FF01-4376-8580-D2ACCAAD9401}"/>
</file>

<file path=customXml/itemProps4.xml><?xml version="1.0" encoding="utf-8"?>
<ds:datastoreItem xmlns:ds="http://schemas.openxmlformats.org/officeDocument/2006/customXml" ds:itemID="{E109D4E8-0240-4962-B591-1D0784272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118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45</cp:revision>
  <cp:lastPrinted>1900-12-31T14:00:00Z</cp:lastPrinted>
  <dcterms:created xsi:type="dcterms:W3CDTF">2017-05-22T02:26:00Z</dcterms:created>
  <dcterms:modified xsi:type="dcterms:W3CDTF">2022-05-19T00:07:00Z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11200</vt:r8>
  </property>
</Properties>
</file>